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387B13" w14:textId="1BD01C32" w:rsidR="001F7F83" w:rsidRPr="007D0D61" w:rsidRDefault="001F7F83" w:rsidP="1F6597C6">
      <w:pPr>
        <w:pStyle w:val="Header"/>
        <w:pBdr>
          <w:bottom w:val="single" w:sz="18" w:space="1" w:color="auto"/>
        </w:pBdr>
        <w:jc w:val="center"/>
        <w:rPr>
          <w:rFonts w:ascii="Arial" w:hAnsi="Arial" w:cs="Arial"/>
          <w:b/>
          <w:bCs/>
          <w:sz w:val="28"/>
          <w:szCs w:val="28"/>
        </w:rPr>
      </w:pPr>
      <w:bookmarkStart w:id="0" w:name="_GoBack"/>
      <w:bookmarkEnd w:id="0"/>
      <w:del w:id="1" w:author="Ashley Beard" w:date="2020-12-08T04:41:00Z">
        <w:r w:rsidRPr="1F6597C6" w:rsidDel="1F6597C6">
          <w:rPr>
            <w:rFonts w:ascii="Arial" w:hAnsi="Arial" w:cs="Arial"/>
            <w:b/>
            <w:bCs/>
            <w:sz w:val="28"/>
            <w:szCs w:val="28"/>
          </w:rPr>
          <w:delText>FMLA</w:delText>
        </w:r>
      </w:del>
      <w:r w:rsidR="1F6597C6" w:rsidRPr="1F6597C6">
        <w:rPr>
          <w:rFonts w:ascii="Arial" w:hAnsi="Arial" w:cs="Arial"/>
          <w:b/>
          <w:bCs/>
          <w:sz w:val="28"/>
          <w:szCs w:val="28"/>
        </w:rPr>
        <w:t xml:space="preserve"> - CFRA Conditional Designation Letter for Family Member (CA2101A)</w:t>
      </w:r>
    </w:p>
    <w:p w14:paraId="19D65D79" w14:textId="77777777" w:rsidR="001F7F83" w:rsidRPr="0017711F" w:rsidRDefault="001F7F83" w:rsidP="001F7F83">
      <w:pPr>
        <w:pStyle w:val="Header"/>
        <w:rPr>
          <w:rFonts w:ascii="Arial" w:hAnsi="Arial" w:cs="Arial"/>
        </w:rPr>
      </w:pPr>
    </w:p>
    <w:p w14:paraId="4FCCAF11" w14:textId="77777777" w:rsidR="009A1725" w:rsidRPr="0017711F" w:rsidRDefault="009A1725" w:rsidP="009A1725">
      <w:pPr>
        <w:autoSpaceDE w:val="0"/>
        <w:autoSpaceDN w:val="0"/>
        <w:adjustRightInd w:val="0"/>
        <w:jc w:val="right"/>
        <w:outlineLvl w:val="0"/>
        <w:rPr>
          <w:rFonts w:ascii="Arial" w:hAnsi="Arial" w:cs="Arial"/>
          <w:sz w:val="18"/>
          <w:szCs w:val="18"/>
        </w:rPr>
      </w:pPr>
      <w:r w:rsidRPr="0017711F">
        <w:rPr>
          <w:rFonts w:ascii="Arial" w:hAnsi="Arial" w:cs="Arial"/>
          <w:sz w:val="18"/>
          <w:szCs w:val="18"/>
        </w:rPr>
        <w:t xml:space="preserve">Send Certified </w:t>
      </w:r>
      <w:proofErr w:type="gramStart"/>
      <w:r w:rsidRPr="0017711F">
        <w:rPr>
          <w:rFonts w:ascii="Arial" w:hAnsi="Arial" w:cs="Arial"/>
          <w:sz w:val="18"/>
          <w:szCs w:val="18"/>
        </w:rPr>
        <w:t>And</w:t>
      </w:r>
      <w:proofErr w:type="gramEnd"/>
      <w:r w:rsidRPr="0017711F">
        <w:rPr>
          <w:rFonts w:ascii="Arial" w:hAnsi="Arial" w:cs="Arial"/>
          <w:sz w:val="18"/>
          <w:szCs w:val="18"/>
        </w:rPr>
        <w:t xml:space="preserve"> Regular Mail</w:t>
      </w:r>
    </w:p>
    <w:p w14:paraId="7A64FD48" w14:textId="77777777" w:rsidR="009A1725" w:rsidRPr="0017711F" w:rsidRDefault="009A1725" w:rsidP="009A1725">
      <w:pPr>
        <w:autoSpaceDE w:val="0"/>
        <w:autoSpaceDN w:val="0"/>
        <w:adjustRightInd w:val="0"/>
        <w:jc w:val="right"/>
        <w:outlineLvl w:val="0"/>
        <w:rPr>
          <w:rFonts w:ascii="Arial" w:hAnsi="Arial" w:cs="Arial"/>
          <w:sz w:val="18"/>
          <w:szCs w:val="18"/>
        </w:rPr>
      </w:pPr>
      <w:r w:rsidRPr="0017711F">
        <w:rPr>
          <w:rFonts w:ascii="Arial" w:hAnsi="Arial" w:cs="Arial"/>
          <w:sz w:val="18"/>
          <w:szCs w:val="18"/>
        </w:rPr>
        <w:t>Certification # ______________</w:t>
      </w:r>
    </w:p>
    <w:p w14:paraId="0F55B8C2" w14:textId="77777777" w:rsidR="00750138" w:rsidRPr="0017711F" w:rsidRDefault="00FC6A18" w:rsidP="00750138">
      <w:pPr>
        <w:autoSpaceDE w:val="0"/>
        <w:autoSpaceDN w:val="0"/>
        <w:adjustRightInd w:val="0"/>
        <w:rPr>
          <w:rFonts w:ascii="Arial" w:hAnsi="Arial" w:cs="Arial"/>
          <w:sz w:val="20"/>
          <w:szCs w:val="20"/>
        </w:rPr>
      </w:pPr>
      <w:r w:rsidRPr="0017711F">
        <w:rPr>
          <w:rFonts w:ascii="Arial" w:hAnsi="Arial" w:cs="Arial"/>
          <w:sz w:val="20"/>
          <w:szCs w:val="20"/>
          <w:highlight w:val="yellow"/>
        </w:rPr>
        <w:t>DATE</w:t>
      </w:r>
    </w:p>
    <w:p w14:paraId="669D98DB" w14:textId="77777777" w:rsidR="00750138" w:rsidRPr="0017711F" w:rsidRDefault="00750138" w:rsidP="00750138">
      <w:pPr>
        <w:autoSpaceDE w:val="0"/>
        <w:autoSpaceDN w:val="0"/>
        <w:adjustRightInd w:val="0"/>
        <w:rPr>
          <w:rFonts w:ascii="Arial" w:hAnsi="Arial" w:cs="Arial"/>
          <w:sz w:val="20"/>
          <w:szCs w:val="20"/>
        </w:rPr>
      </w:pPr>
    </w:p>
    <w:p w14:paraId="46FDF41B" w14:textId="77777777" w:rsidR="009A1725" w:rsidRPr="0017711F" w:rsidRDefault="00FC6A18" w:rsidP="00750138">
      <w:pPr>
        <w:autoSpaceDE w:val="0"/>
        <w:autoSpaceDN w:val="0"/>
        <w:adjustRightInd w:val="0"/>
        <w:rPr>
          <w:rFonts w:ascii="Arial" w:hAnsi="Arial" w:cs="Arial"/>
          <w:sz w:val="20"/>
          <w:szCs w:val="20"/>
        </w:rPr>
      </w:pPr>
      <w:r w:rsidRPr="0017711F">
        <w:rPr>
          <w:rFonts w:ascii="Arial" w:hAnsi="Arial" w:cs="Arial"/>
          <w:sz w:val="20"/>
          <w:szCs w:val="20"/>
          <w:highlight w:val="yellow"/>
        </w:rPr>
        <w:t>EMPLOYEE</w:t>
      </w:r>
      <w:r w:rsidRPr="0017711F">
        <w:rPr>
          <w:rFonts w:ascii="Arial" w:hAnsi="Arial" w:cs="Arial"/>
          <w:sz w:val="20"/>
          <w:szCs w:val="20"/>
        </w:rPr>
        <w:t xml:space="preserve"> </w:t>
      </w:r>
    </w:p>
    <w:p w14:paraId="178A94E4" w14:textId="77777777" w:rsidR="009A1725" w:rsidRPr="0017711F" w:rsidRDefault="009A1725" w:rsidP="00750138">
      <w:pPr>
        <w:autoSpaceDE w:val="0"/>
        <w:autoSpaceDN w:val="0"/>
        <w:adjustRightInd w:val="0"/>
        <w:rPr>
          <w:rFonts w:ascii="Arial" w:hAnsi="Arial" w:cs="Arial"/>
          <w:sz w:val="20"/>
          <w:szCs w:val="20"/>
        </w:rPr>
      </w:pPr>
      <w:r w:rsidRPr="0017711F">
        <w:rPr>
          <w:rFonts w:ascii="Arial" w:hAnsi="Arial" w:cs="Arial"/>
          <w:sz w:val="20"/>
          <w:szCs w:val="20"/>
          <w:highlight w:val="yellow"/>
        </w:rPr>
        <w:t>ADDRESS</w:t>
      </w:r>
    </w:p>
    <w:p w14:paraId="3A7EA394" w14:textId="77777777" w:rsidR="00750138" w:rsidRPr="0017711F" w:rsidRDefault="00750138" w:rsidP="00750138">
      <w:pPr>
        <w:autoSpaceDE w:val="0"/>
        <w:autoSpaceDN w:val="0"/>
        <w:adjustRightInd w:val="0"/>
        <w:spacing w:before="144" w:line="245" w:lineRule="atLeast"/>
        <w:rPr>
          <w:rFonts w:ascii="Arial" w:hAnsi="Arial" w:cs="Arial"/>
          <w:sz w:val="20"/>
          <w:szCs w:val="20"/>
        </w:rPr>
      </w:pPr>
      <w:r w:rsidRPr="0017711F">
        <w:rPr>
          <w:rFonts w:ascii="Arial" w:hAnsi="Arial" w:cs="Arial"/>
          <w:sz w:val="20"/>
          <w:szCs w:val="20"/>
        </w:rPr>
        <w:t xml:space="preserve">Dear </w:t>
      </w:r>
      <w:r w:rsidR="00FC6A18" w:rsidRPr="0017711F">
        <w:rPr>
          <w:rFonts w:ascii="Arial" w:hAnsi="Arial" w:cs="Arial"/>
          <w:sz w:val="20"/>
          <w:szCs w:val="20"/>
          <w:highlight w:val="yellow"/>
        </w:rPr>
        <w:t>EMPLOYEE NAME</w:t>
      </w:r>
      <w:r w:rsidRPr="0017711F">
        <w:rPr>
          <w:rFonts w:ascii="Arial" w:hAnsi="Arial" w:cs="Arial"/>
          <w:sz w:val="20"/>
          <w:szCs w:val="20"/>
        </w:rPr>
        <w:t>:</w:t>
      </w:r>
    </w:p>
    <w:p w14:paraId="275639D0" w14:textId="77777777" w:rsidR="00750138" w:rsidRPr="0017711F" w:rsidRDefault="00750138" w:rsidP="00750138">
      <w:pPr>
        <w:autoSpaceDE w:val="0"/>
        <w:autoSpaceDN w:val="0"/>
        <w:adjustRightInd w:val="0"/>
        <w:rPr>
          <w:rFonts w:ascii="Arial" w:hAnsi="Arial" w:cs="Arial"/>
          <w:sz w:val="20"/>
          <w:szCs w:val="20"/>
        </w:rPr>
      </w:pPr>
    </w:p>
    <w:p w14:paraId="31F49A42" w14:textId="63DBDFC5" w:rsidR="00750138" w:rsidRPr="0017711F" w:rsidRDefault="1F6597C6" w:rsidP="00CC4505">
      <w:pPr>
        <w:autoSpaceDE w:val="0"/>
        <w:autoSpaceDN w:val="0"/>
        <w:adjustRightInd w:val="0"/>
        <w:jc w:val="both"/>
        <w:rPr>
          <w:rFonts w:ascii="Arial" w:hAnsi="Arial" w:cs="Arial"/>
          <w:sz w:val="20"/>
          <w:szCs w:val="20"/>
        </w:rPr>
      </w:pPr>
      <w:r w:rsidRPr="1F6597C6">
        <w:rPr>
          <w:rFonts w:ascii="Arial" w:hAnsi="Arial" w:cs="Arial"/>
          <w:sz w:val="20"/>
          <w:szCs w:val="20"/>
          <w:highlight w:val="cyan"/>
        </w:rPr>
        <w:t>COMPANY</w:t>
      </w:r>
      <w:r w:rsidRPr="1F6597C6">
        <w:rPr>
          <w:rFonts w:ascii="Arial" w:hAnsi="Arial" w:cs="Arial"/>
          <w:sz w:val="20"/>
          <w:szCs w:val="20"/>
        </w:rPr>
        <w:t xml:space="preserve"> has received information on </w:t>
      </w:r>
      <w:r w:rsidRPr="1F6597C6">
        <w:rPr>
          <w:rFonts w:ascii="Arial" w:hAnsi="Arial" w:cs="Arial"/>
          <w:sz w:val="20"/>
          <w:szCs w:val="20"/>
          <w:highlight w:val="yellow"/>
        </w:rPr>
        <w:t>DATE</w:t>
      </w:r>
      <w:r w:rsidRPr="1F6597C6">
        <w:rPr>
          <w:rFonts w:ascii="Arial" w:hAnsi="Arial" w:cs="Arial"/>
          <w:sz w:val="20"/>
          <w:szCs w:val="20"/>
        </w:rPr>
        <w:t xml:space="preserve">  </w:t>
      </w:r>
      <w:r w:rsidRPr="1F6597C6">
        <w:rPr>
          <w:rFonts w:ascii="Arial" w:hAnsi="Arial" w:cs="Arial"/>
          <w:sz w:val="20"/>
          <w:szCs w:val="20"/>
          <w:highlight w:val="yellow"/>
        </w:rPr>
        <w:t>[FOR ANNUAL RENEWALS USE FIRST DATE OF THE NEW FMLA PERIOD THAT THEY REQUESTED LEAVE]</w:t>
      </w:r>
      <w:r w:rsidRPr="1F6597C6">
        <w:rPr>
          <w:rFonts w:ascii="Arial" w:hAnsi="Arial" w:cs="Arial"/>
          <w:sz w:val="20"/>
          <w:szCs w:val="20"/>
        </w:rPr>
        <w:t xml:space="preserve"> that indicates you were absent due to the illness of a family member that may qualify as leave under the </w:t>
      </w:r>
      <w:del w:id="2" w:author="Ashley Beard" w:date="2020-12-08T04:41:00Z">
        <w:r w:rsidR="0022456B" w:rsidRPr="1F6597C6" w:rsidDel="1F6597C6">
          <w:rPr>
            <w:rFonts w:ascii="Arial" w:hAnsi="Arial" w:cs="Arial"/>
            <w:sz w:val="20"/>
            <w:szCs w:val="20"/>
          </w:rPr>
          <w:delText>federal Family and Medical Leave Act (FMLA)</w:delText>
        </w:r>
      </w:del>
      <w:r w:rsidRPr="1F6597C6">
        <w:rPr>
          <w:rFonts w:ascii="Arial" w:hAnsi="Arial" w:cs="Arial"/>
          <w:sz w:val="20"/>
          <w:szCs w:val="20"/>
        </w:rPr>
        <w:t xml:space="preserve"> </w:t>
      </w:r>
      <w:del w:id="3" w:author="Patrice Jackson" w:date="2020-12-08T06:19:00Z">
        <w:r w:rsidRPr="1F6597C6" w:rsidDel="00303DBE">
          <w:rPr>
            <w:rFonts w:ascii="Arial" w:hAnsi="Arial" w:cs="Arial"/>
            <w:sz w:val="20"/>
            <w:szCs w:val="20"/>
          </w:rPr>
          <w:delText xml:space="preserve">and the </w:delText>
        </w:r>
      </w:del>
      <w:r w:rsidRPr="1F6597C6">
        <w:rPr>
          <w:rFonts w:ascii="Arial" w:hAnsi="Arial" w:cs="Arial"/>
          <w:sz w:val="20"/>
          <w:szCs w:val="20"/>
        </w:rPr>
        <w:t xml:space="preserve">California Family Rights Ace (CFRA). However, we have not yet received the required certification by your Health Care Provider indicating you qualify for job and attendance protection under the </w:t>
      </w:r>
      <w:del w:id="4" w:author="Ashley Beard" w:date="2020-12-08T04:41:00Z">
        <w:r w:rsidR="0022456B" w:rsidRPr="1F6597C6" w:rsidDel="1F6597C6">
          <w:rPr>
            <w:rFonts w:ascii="Arial" w:hAnsi="Arial" w:cs="Arial"/>
            <w:sz w:val="20"/>
            <w:szCs w:val="20"/>
          </w:rPr>
          <w:delText>FMLA</w:delText>
        </w:r>
      </w:del>
      <w:r w:rsidRPr="1F6597C6">
        <w:rPr>
          <w:rFonts w:ascii="Arial" w:hAnsi="Arial" w:cs="Arial"/>
          <w:sz w:val="20"/>
          <w:szCs w:val="20"/>
        </w:rPr>
        <w:t xml:space="preserve">/CFRA leave laws. </w:t>
      </w:r>
    </w:p>
    <w:p w14:paraId="0FCEAA93" w14:textId="77777777" w:rsidR="00750138" w:rsidRPr="0017711F" w:rsidRDefault="00750138" w:rsidP="00CC4505">
      <w:pPr>
        <w:autoSpaceDE w:val="0"/>
        <w:autoSpaceDN w:val="0"/>
        <w:adjustRightInd w:val="0"/>
        <w:jc w:val="both"/>
        <w:rPr>
          <w:rFonts w:ascii="Arial" w:hAnsi="Arial" w:cs="Arial"/>
          <w:sz w:val="20"/>
          <w:szCs w:val="20"/>
        </w:rPr>
      </w:pPr>
    </w:p>
    <w:p w14:paraId="06727FA7" w14:textId="5541C3BC" w:rsidR="00750138" w:rsidRPr="0017711F" w:rsidRDefault="1F6597C6" w:rsidP="00CC4505">
      <w:pPr>
        <w:autoSpaceDE w:val="0"/>
        <w:autoSpaceDN w:val="0"/>
        <w:adjustRightInd w:val="0"/>
        <w:jc w:val="both"/>
        <w:rPr>
          <w:rFonts w:ascii="Arial" w:hAnsi="Arial" w:cs="Arial"/>
          <w:sz w:val="20"/>
          <w:szCs w:val="20"/>
        </w:rPr>
      </w:pPr>
      <w:r w:rsidRPr="1F6597C6">
        <w:rPr>
          <w:rFonts w:ascii="Arial" w:hAnsi="Arial" w:cs="Arial"/>
          <w:sz w:val="20"/>
          <w:szCs w:val="20"/>
        </w:rPr>
        <w:t xml:space="preserve">Effective </w:t>
      </w:r>
      <w:r w:rsidRPr="1F6597C6">
        <w:rPr>
          <w:rFonts w:ascii="Arial" w:hAnsi="Arial" w:cs="Arial"/>
          <w:sz w:val="20"/>
          <w:szCs w:val="20"/>
          <w:highlight w:val="yellow"/>
        </w:rPr>
        <w:t>DATE</w:t>
      </w:r>
      <w:r w:rsidRPr="1F6597C6">
        <w:rPr>
          <w:rFonts w:ascii="Arial" w:hAnsi="Arial" w:cs="Arial"/>
          <w:sz w:val="20"/>
          <w:szCs w:val="20"/>
        </w:rPr>
        <w:t xml:space="preserve">, we are placing you on conditional </w:t>
      </w:r>
      <w:del w:id="5" w:author="Patrice Jackson" w:date="2020-12-08T06:20:00Z">
        <w:r w:rsidR="00FC6A18" w:rsidRPr="1F6597C6" w:rsidDel="00303DBE">
          <w:rPr>
            <w:rFonts w:ascii="Arial" w:hAnsi="Arial" w:cs="Arial"/>
            <w:sz w:val="20"/>
            <w:szCs w:val="20"/>
          </w:rPr>
          <w:delText>FMLA</w:delText>
        </w:r>
        <w:r w:rsidRPr="1F6597C6" w:rsidDel="00303DBE">
          <w:rPr>
            <w:rFonts w:ascii="Arial" w:hAnsi="Arial" w:cs="Arial"/>
            <w:sz w:val="20"/>
            <w:szCs w:val="20"/>
          </w:rPr>
          <w:delText>/</w:delText>
        </w:r>
      </w:del>
      <w:r w:rsidRPr="1F6597C6">
        <w:rPr>
          <w:rFonts w:ascii="Arial" w:hAnsi="Arial" w:cs="Arial"/>
          <w:sz w:val="20"/>
          <w:szCs w:val="20"/>
        </w:rPr>
        <w:t xml:space="preserve">CFRA leave, pending receipt of the enclosed medical certification from your Health Care Provider.  You must provide the completed enclosed medical certification confirming the need for leave no later than </w:t>
      </w:r>
      <w:r w:rsidRPr="1F6597C6">
        <w:rPr>
          <w:rFonts w:ascii="Arial" w:hAnsi="Arial" w:cs="Arial"/>
          <w:sz w:val="20"/>
          <w:szCs w:val="20"/>
          <w:highlight w:val="yellow"/>
        </w:rPr>
        <w:t>DATE</w:t>
      </w:r>
      <w:r w:rsidRPr="1F6597C6">
        <w:rPr>
          <w:rFonts w:ascii="Arial" w:hAnsi="Arial" w:cs="Arial"/>
          <w:sz w:val="20"/>
          <w:szCs w:val="20"/>
        </w:rPr>
        <w:t xml:space="preserve"> </w:t>
      </w:r>
      <w:r w:rsidRPr="1F6597C6">
        <w:rPr>
          <w:rFonts w:ascii="Arial" w:hAnsi="Arial" w:cs="Arial"/>
          <w:sz w:val="20"/>
          <w:szCs w:val="20"/>
          <w:highlight w:val="yellow"/>
        </w:rPr>
        <w:t>[15 DAYS FROM THE DATE EMPLOYEE PROVIDED NOTICE IF THIS LETTER IS SENT WITHIN 24 HOURS OF THAT DATE, OTHERWISE 15 DAYS FROM THE DATE OF THIS LETTER]</w:t>
      </w:r>
      <w:r w:rsidRPr="1F6597C6">
        <w:rPr>
          <w:rFonts w:ascii="Arial" w:hAnsi="Arial" w:cs="Arial"/>
          <w:sz w:val="20"/>
          <w:szCs w:val="20"/>
        </w:rPr>
        <w:t xml:space="preserve"> in order for the </w:t>
      </w:r>
      <w:del w:id="6" w:author="Patrice Jackson" w:date="2020-12-08T06:19:00Z">
        <w:r w:rsidR="00FC6A18" w:rsidRPr="1F6597C6" w:rsidDel="00303DBE">
          <w:rPr>
            <w:rFonts w:ascii="Arial" w:hAnsi="Arial" w:cs="Arial"/>
            <w:sz w:val="20"/>
            <w:szCs w:val="20"/>
          </w:rPr>
          <w:delText>FMLA</w:delText>
        </w:r>
        <w:r w:rsidRPr="1F6597C6" w:rsidDel="00303DBE">
          <w:rPr>
            <w:rFonts w:ascii="Arial" w:hAnsi="Arial" w:cs="Arial"/>
            <w:sz w:val="20"/>
            <w:szCs w:val="20"/>
          </w:rPr>
          <w:delText>/</w:delText>
        </w:r>
      </w:del>
      <w:r w:rsidRPr="1F6597C6">
        <w:rPr>
          <w:rFonts w:ascii="Arial" w:hAnsi="Arial" w:cs="Arial"/>
          <w:sz w:val="20"/>
          <w:szCs w:val="20"/>
        </w:rPr>
        <w:t xml:space="preserve">CFRA leave of absence to be approved, including retroactively designating </w:t>
      </w:r>
      <w:del w:id="7" w:author="Ashley Beard" w:date="2020-12-08T04:42:00Z">
        <w:r w:rsidR="00FC6A18" w:rsidRPr="1F6597C6" w:rsidDel="1F6597C6">
          <w:rPr>
            <w:rFonts w:ascii="Arial" w:hAnsi="Arial" w:cs="Arial"/>
            <w:sz w:val="20"/>
            <w:szCs w:val="20"/>
          </w:rPr>
          <w:delText>FML</w:delText>
        </w:r>
      </w:del>
      <w:del w:id="8" w:author="Patrice Jackson" w:date="2020-12-08T06:20:00Z">
        <w:r w:rsidR="00FC6A18" w:rsidRPr="1F6597C6" w:rsidDel="00303DBE">
          <w:rPr>
            <w:rFonts w:ascii="Arial" w:hAnsi="Arial" w:cs="Arial"/>
            <w:sz w:val="20"/>
            <w:szCs w:val="20"/>
          </w:rPr>
          <w:delText>A</w:delText>
        </w:r>
        <w:r w:rsidRPr="1F6597C6" w:rsidDel="00303DBE">
          <w:rPr>
            <w:rFonts w:ascii="Arial" w:hAnsi="Arial" w:cs="Arial"/>
            <w:sz w:val="20"/>
            <w:szCs w:val="20"/>
          </w:rPr>
          <w:delText>/</w:delText>
        </w:r>
      </w:del>
      <w:r w:rsidRPr="1F6597C6">
        <w:rPr>
          <w:rFonts w:ascii="Arial" w:hAnsi="Arial" w:cs="Arial"/>
          <w:sz w:val="20"/>
          <w:szCs w:val="20"/>
        </w:rPr>
        <w:t xml:space="preserve">CFRA upon your request. Timely submission of your medical certification will assure your time off work, your job and your benefits all have greater protection under </w:t>
      </w:r>
      <w:del w:id="9" w:author="Patrice Jackson" w:date="2020-12-08T06:20:00Z">
        <w:r w:rsidR="00FC6A18" w:rsidRPr="1F6597C6" w:rsidDel="00303DBE">
          <w:rPr>
            <w:rFonts w:ascii="Arial" w:hAnsi="Arial" w:cs="Arial"/>
            <w:sz w:val="20"/>
            <w:szCs w:val="20"/>
          </w:rPr>
          <w:delText>FMLA</w:delText>
        </w:r>
        <w:r w:rsidRPr="1F6597C6" w:rsidDel="00303DBE">
          <w:rPr>
            <w:rFonts w:ascii="Arial" w:hAnsi="Arial" w:cs="Arial"/>
            <w:sz w:val="20"/>
            <w:szCs w:val="20"/>
          </w:rPr>
          <w:delText>/</w:delText>
        </w:r>
      </w:del>
      <w:r w:rsidRPr="1F6597C6">
        <w:rPr>
          <w:rFonts w:ascii="Arial" w:hAnsi="Arial" w:cs="Arial"/>
          <w:sz w:val="20"/>
          <w:szCs w:val="20"/>
        </w:rPr>
        <w:t xml:space="preserve">CFRA. </w:t>
      </w:r>
    </w:p>
    <w:p w14:paraId="7197F09F" w14:textId="77777777" w:rsidR="00750138" w:rsidRPr="0017711F" w:rsidRDefault="00750138" w:rsidP="00CC4505">
      <w:pPr>
        <w:autoSpaceDE w:val="0"/>
        <w:autoSpaceDN w:val="0"/>
        <w:adjustRightInd w:val="0"/>
        <w:jc w:val="both"/>
        <w:rPr>
          <w:rFonts w:ascii="Arial" w:hAnsi="Arial" w:cs="Arial"/>
          <w:sz w:val="20"/>
          <w:szCs w:val="20"/>
        </w:rPr>
      </w:pPr>
    </w:p>
    <w:p w14:paraId="6CF7047C" w14:textId="0C95A0F3" w:rsidR="00750138" w:rsidRPr="0017711F" w:rsidRDefault="1F6597C6" w:rsidP="00CC4505">
      <w:pPr>
        <w:autoSpaceDE w:val="0"/>
        <w:autoSpaceDN w:val="0"/>
        <w:adjustRightInd w:val="0"/>
        <w:jc w:val="both"/>
        <w:rPr>
          <w:rFonts w:ascii="Arial" w:hAnsi="Arial" w:cs="Arial"/>
          <w:sz w:val="20"/>
          <w:szCs w:val="20"/>
        </w:rPr>
      </w:pPr>
      <w:r w:rsidRPr="1F6597C6">
        <w:rPr>
          <w:rFonts w:ascii="Arial" w:hAnsi="Arial" w:cs="Arial"/>
          <w:b/>
          <w:bCs/>
          <w:color w:val="000000" w:themeColor="text1"/>
          <w:sz w:val="20"/>
          <w:szCs w:val="20"/>
        </w:rPr>
        <w:t xml:space="preserve">Failure to provide the required enclosed medical certification confirming the need for leave may result in denial of </w:t>
      </w:r>
      <w:del w:id="10" w:author="Patrice Jackson" w:date="2020-12-08T06:20:00Z">
        <w:r w:rsidR="00750138" w:rsidRPr="1F6597C6" w:rsidDel="00303DBE">
          <w:rPr>
            <w:rFonts w:ascii="Arial" w:hAnsi="Arial" w:cs="Arial"/>
            <w:b/>
            <w:bCs/>
            <w:color w:val="000000" w:themeColor="text1"/>
            <w:sz w:val="20"/>
            <w:szCs w:val="20"/>
          </w:rPr>
          <w:delText>FMLA</w:delText>
        </w:r>
        <w:r w:rsidRPr="1F6597C6" w:rsidDel="00303DBE">
          <w:rPr>
            <w:rFonts w:ascii="Arial" w:hAnsi="Arial" w:cs="Arial"/>
            <w:b/>
            <w:bCs/>
            <w:color w:val="000000" w:themeColor="text1"/>
            <w:sz w:val="20"/>
            <w:szCs w:val="20"/>
          </w:rPr>
          <w:delText>/</w:delText>
        </w:r>
      </w:del>
      <w:r w:rsidRPr="1F6597C6">
        <w:rPr>
          <w:rFonts w:ascii="Arial" w:hAnsi="Arial" w:cs="Arial"/>
          <w:b/>
          <w:bCs/>
          <w:color w:val="000000" w:themeColor="text1"/>
          <w:sz w:val="20"/>
          <w:szCs w:val="20"/>
        </w:rPr>
        <w:t xml:space="preserve">CFRA protected leave, and may subject you to disciplinary action for excessive absences, up to and including termination.  </w:t>
      </w:r>
    </w:p>
    <w:p w14:paraId="5B740BA5" w14:textId="77777777" w:rsidR="00750138" w:rsidRPr="0017711F" w:rsidRDefault="00750138" w:rsidP="00CC4505">
      <w:pPr>
        <w:autoSpaceDE w:val="0"/>
        <w:autoSpaceDN w:val="0"/>
        <w:adjustRightInd w:val="0"/>
        <w:jc w:val="both"/>
        <w:rPr>
          <w:rFonts w:ascii="Arial" w:hAnsi="Arial" w:cs="Arial"/>
          <w:sz w:val="20"/>
          <w:szCs w:val="20"/>
        </w:rPr>
      </w:pPr>
    </w:p>
    <w:p w14:paraId="0DEFA9DD" w14:textId="39EAB0EC" w:rsidR="00344BF4" w:rsidRPr="00FE189F" w:rsidRDefault="1F6597C6" w:rsidP="00344BF4">
      <w:pPr>
        <w:autoSpaceDE w:val="0"/>
        <w:autoSpaceDN w:val="0"/>
        <w:adjustRightInd w:val="0"/>
        <w:jc w:val="both"/>
        <w:rPr>
          <w:rFonts w:ascii="Arial" w:hAnsi="Arial" w:cs="Arial"/>
          <w:sz w:val="20"/>
          <w:szCs w:val="20"/>
        </w:rPr>
      </w:pPr>
      <w:r w:rsidRPr="1F6597C6">
        <w:rPr>
          <w:rFonts w:ascii="Arial" w:hAnsi="Arial" w:cs="Arial"/>
          <w:sz w:val="20"/>
          <w:szCs w:val="20"/>
        </w:rPr>
        <w:t xml:space="preserve">If your absence is approved as </w:t>
      </w:r>
      <w:del w:id="11" w:author="Patrice Jackson" w:date="2020-12-08T06:20:00Z">
        <w:r w:rsidR="00344BF4" w:rsidRPr="1F6597C6" w:rsidDel="00303DBE">
          <w:rPr>
            <w:rFonts w:ascii="Arial" w:hAnsi="Arial" w:cs="Arial"/>
            <w:sz w:val="20"/>
            <w:szCs w:val="20"/>
          </w:rPr>
          <w:delText>FMLA</w:delText>
        </w:r>
        <w:r w:rsidRPr="1F6597C6" w:rsidDel="00303DBE">
          <w:rPr>
            <w:rFonts w:ascii="Arial" w:hAnsi="Arial" w:cs="Arial"/>
            <w:sz w:val="20"/>
            <w:szCs w:val="20"/>
          </w:rPr>
          <w:delText>/</w:delText>
        </w:r>
      </w:del>
      <w:r w:rsidRPr="1F6597C6">
        <w:rPr>
          <w:rFonts w:ascii="Arial" w:hAnsi="Arial" w:cs="Arial"/>
          <w:sz w:val="20"/>
          <w:szCs w:val="20"/>
        </w:rPr>
        <w:t xml:space="preserve">CFRA per the completed medical certification, you will have available to </w:t>
      </w:r>
      <w:proofErr w:type="spellStart"/>
      <w:r w:rsidRPr="1F6597C6">
        <w:rPr>
          <w:rFonts w:ascii="Arial" w:hAnsi="Arial" w:cs="Arial"/>
          <w:sz w:val="20"/>
          <w:szCs w:val="20"/>
        </w:rPr>
        <w:t>you</w:t>
      </w:r>
      <w:proofErr w:type="spellEnd"/>
      <w:r w:rsidRPr="1F6597C6">
        <w:rPr>
          <w:rFonts w:ascii="Arial" w:hAnsi="Arial" w:cs="Arial"/>
          <w:sz w:val="20"/>
          <w:szCs w:val="20"/>
        </w:rPr>
        <w:t xml:space="preserve"> </w:t>
      </w:r>
      <w:r w:rsidRPr="1F6597C6">
        <w:rPr>
          <w:rFonts w:ascii="Arial" w:hAnsi="Arial" w:cs="Arial"/>
          <w:sz w:val="20"/>
          <w:szCs w:val="20"/>
          <w:highlight w:val="yellow"/>
        </w:rPr>
        <w:t>NUMBER OF WEEKS (##)</w:t>
      </w:r>
      <w:r w:rsidRPr="1F6597C6">
        <w:rPr>
          <w:rFonts w:ascii="Arial" w:hAnsi="Arial" w:cs="Arial"/>
          <w:sz w:val="20"/>
          <w:szCs w:val="20"/>
        </w:rPr>
        <w:t xml:space="preserve"> weeks of </w:t>
      </w:r>
      <w:del w:id="12" w:author="Ashley Beard" w:date="2020-12-08T04:42:00Z">
        <w:r w:rsidR="00344BF4" w:rsidRPr="1F6597C6" w:rsidDel="1F6597C6">
          <w:rPr>
            <w:rFonts w:ascii="Arial" w:hAnsi="Arial" w:cs="Arial"/>
            <w:sz w:val="20"/>
            <w:szCs w:val="20"/>
          </w:rPr>
          <w:delText>Family and Medical Leave</w:delText>
        </w:r>
      </w:del>
      <w:ins w:id="13" w:author="Patrice Jackson" w:date="2020-12-08T06:20:00Z">
        <w:r w:rsidR="00303DBE">
          <w:rPr>
            <w:rFonts w:ascii="Arial" w:hAnsi="Arial" w:cs="Arial"/>
            <w:sz w:val="20"/>
            <w:szCs w:val="20"/>
          </w:rPr>
          <w:t xml:space="preserve"> California Family leave</w:t>
        </w:r>
      </w:ins>
      <w:r w:rsidRPr="1F6597C6">
        <w:rPr>
          <w:rFonts w:ascii="Arial" w:hAnsi="Arial" w:cs="Arial"/>
          <w:sz w:val="20"/>
          <w:szCs w:val="20"/>
        </w:rPr>
        <w:t xml:space="preserve">. As of </w:t>
      </w:r>
      <w:r w:rsidRPr="1F6597C6">
        <w:rPr>
          <w:rFonts w:ascii="Arial" w:hAnsi="Arial" w:cs="Arial"/>
          <w:sz w:val="20"/>
          <w:szCs w:val="20"/>
          <w:highlight w:val="yellow"/>
        </w:rPr>
        <w:t>DATE</w:t>
      </w:r>
      <w:r w:rsidRPr="1F6597C6">
        <w:rPr>
          <w:rFonts w:ascii="Arial" w:hAnsi="Arial" w:cs="Arial"/>
          <w:sz w:val="20"/>
          <w:szCs w:val="20"/>
        </w:rPr>
        <w:t xml:space="preserve"> you have previously used </w:t>
      </w:r>
      <w:r w:rsidRPr="1F6597C6">
        <w:rPr>
          <w:rFonts w:ascii="Arial" w:hAnsi="Arial" w:cs="Arial"/>
          <w:sz w:val="20"/>
          <w:szCs w:val="20"/>
          <w:highlight w:val="yellow"/>
        </w:rPr>
        <w:t xml:space="preserve">NUMBER OF </w:t>
      </w:r>
      <w:r w:rsidRPr="1F6597C6">
        <w:rPr>
          <w:rFonts w:ascii="Arial" w:hAnsi="Arial" w:cs="Arial"/>
          <w:sz w:val="20"/>
          <w:szCs w:val="20"/>
        </w:rPr>
        <w:t xml:space="preserve">weeks </w:t>
      </w:r>
      <w:r w:rsidRPr="1F6597C6">
        <w:rPr>
          <w:rFonts w:ascii="Arial" w:hAnsi="Arial" w:cs="Arial"/>
          <w:sz w:val="20"/>
          <w:szCs w:val="20"/>
          <w:highlight w:val="yellow"/>
        </w:rPr>
        <w:t>(##)</w:t>
      </w:r>
      <w:r w:rsidRPr="1F6597C6">
        <w:rPr>
          <w:rFonts w:ascii="Arial" w:hAnsi="Arial" w:cs="Arial"/>
          <w:sz w:val="20"/>
          <w:szCs w:val="20"/>
        </w:rPr>
        <w:t xml:space="preserve"> days </w:t>
      </w:r>
      <w:r w:rsidRPr="1F6597C6">
        <w:rPr>
          <w:rFonts w:ascii="Arial" w:hAnsi="Arial" w:cs="Arial"/>
          <w:sz w:val="20"/>
          <w:szCs w:val="20"/>
          <w:highlight w:val="yellow"/>
        </w:rPr>
        <w:t>(##)</w:t>
      </w:r>
      <w:r w:rsidRPr="1F6597C6">
        <w:rPr>
          <w:rFonts w:ascii="Arial" w:hAnsi="Arial" w:cs="Arial"/>
          <w:sz w:val="20"/>
          <w:szCs w:val="20"/>
        </w:rPr>
        <w:t xml:space="preserve">, hours </w:t>
      </w:r>
      <w:r w:rsidRPr="1F6597C6">
        <w:rPr>
          <w:rFonts w:ascii="Arial" w:hAnsi="Arial" w:cs="Arial"/>
          <w:sz w:val="20"/>
          <w:szCs w:val="20"/>
          <w:highlight w:val="yellow"/>
        </w:rPr>
        <w:t>(##)</w:t>
      </w:r>
      <w:r w:rsidRPr="1F6597C6">
        <w:rPr>
          <w:rFonts w:ascii="Arial" w:hAnsi="Arial" w:cs="Arial"/>
          <w:sz w:val="20"/>
          <w:szCs w:val="20"/>
        </w:rPr>
        <w:t xml:space="preserve"> of </w:t>
      </w:r>
      <w:del w:id="14" w:author="Patrice Jackson" w:date="2020-12-08T06:20:00Z">
        <w:r w:rsidR="00344BF4" w:rsidRPr="1F6597C6" w:rsidDel="00303DBE">
          <w:rPr>
            <w:rFonts w:ascii="Arial" w:hAnsi="Arial" w:cs="Arial"/>
            <w:sz w:val="20"/>
            <w:szCs w:val="20"/>
          </w:rPr>
          <w:delText>Family Medical Leave</w:delText>
        </w:r>
      </w:del>
      <w:ins w:id="15" w:author="Patrice Jackson" w:date="2020-12-08T06:20:00Z">
        <w:r w:rsidR="00303DBE">
          <w:rPr>
            <w:rFonts w:ascii="Arial" w:hAnsi="Arial" w:cs="Arial"/>
            <w:sz w:val="20"/>
            <w:szCs w:val="20"/>
          </w:rPr>
          <w:t>California Family Leave</w:t>
        </w:r>
      </w:ins>
      <w:r w:rsidRPr="1F6597C6">
        <w:rPr>
          <w:rFonts w:ascii="Arial" w:hAnsi="Arial" w:cs="Arial"/>
          <w:sz w:val="20"/>
          <w:szCs w:val="20"/>
        </w:rPr>
        <w:t xml:space="preserve"> during the current </w:t>
      </w:r>
      <w:r w:rsidRPr="1F6597C6">
        <w:rPr>
          <w:rFonts w:ascii="Arial" w:hAnsi="Arial" w:cs="Arial"/>
          <w:sz w:val="20"/>
          <w:szCs w:val="20"/>
          <w:highlight w:val="cyan"/>
        </w:rPr>
        <w:t>roll forward/roll back/annual [CHOOSE YOUR COMPANY’S LEAVE PERIOD]</w:t>
      </w:r>
      <w:r w:rsidRPr="1F6597C6">
        <w:rPr>
          <w:rFonts w:ascii="Arial" w:hAnsi="Arial" w:cs="Arial"/>
          <w:sz w:val="20"/>
          <w:szCs w:val="20"/>
        </w:rPr>
        <w:t xml:space="preserve"> from </w:t>
      </w:r>
      <w:r w:rsidRPr="1F6597C6">
        <w:rPr>
          <w:rFonts w:ascii="Arial" w:hAnsi="Arial" w:cs="Arial"/>
          <w:sz w:val="20"/>
          <w:szCs w:val="20"/>
          <w:highlight w:val="yellow"/>
        </w:rPr>
        <w:t>DATE</w:t>
      </w:r>
      <w:r w:rsidRPr="1F6597C6">
        <w:rPr>
          <w:rFonts w:ascii="Arial" w:hAnsi="Arial" w:cs="Arial"/>
          <w:sz w:val="20"/>
          <w:szCs w:val="20"/>
        </w:rPr>
        <w:t xml:space="preserve"> 12-month period. This includes the conditionally approved leave, leaving you with </w:t>
      </w:r>
      <w:r w:rsidRPr="1F6597C6">
        <w:rPr>
          <w:rFonts w:ascii="Arial" w:hAnsi="Arial" w:cs="Arial"/>
          <w:sz w:val="20"/>
          <w:szCs w:val="20"/>
          <w:highlight w:val="yellow"/>
        </w:rPr>
        <w:t>NUMBER OF WEEKS (##)</w:t>
      </w:r>
      <w:r w:rsidRPr="1F6597C6">
        <w:rPr>
          <w:rFonts w:ascii="Arial" w:hAnsi="Arial" w:cs="Arial"/>
          <w:sz w:val="20"/>
          <w:szCs w:val="20"/>
        </w:rPr>
        <w:t xml:space="preserve"> weeks and </w:t>
      </w:r>
      <w:r w:rsidRPr="1F6597C6">
        <w:rPr>
          <w:rFonts w:ascii="Arial" w:hAnsi="Arial" w:cs="Arial"/>
          <w:sz w:val="20"/>
          <w:szCs w:val="20"/>
          <w:highlight w:val="yellow"/>
        </w:rPr>
        <w:t>NUMBER OF DAYS (##)</w:t>
      </w:r>
      <w:r w:rsidRPr="1F6597C6">
        <w:rPr>
          <w:rFonts w:ascii="Arial" w:hAnsi="Arial" w:cs="Arial"/>
          <w:sz w:val="20"/>
          <w:szCs w:val="20"/>
        </w:rPr>
        <w:t xml:space="preserve"> days. </w:t>
      </w:r>
    </w:p>
    <w:p w14:paraId="3E542C7F" w14:textId="77777777" w:rsidR="00344BF4" w:rsidRPr="00FE189F" w:rsidRDefault="00681F4A" w:rsidP="0017711F">
      <w:pPr>
        <w:tabs>
          <w:tab w:val="left" w:pos="1520"/>
        </w:tabs>
        <w:autoSpaceDE w:val="0"/>
        <w:autoSpaceDN w:val="0"/>
        <w:adjustRightInd w:val="0"/>
        <w:jc w:val="both"/>
        <w:rPr>
          <w:rFonts w:ascii="Arial" w:hAnsi="Arial" w:cs="Arial"/>
          <w:sz w:val="20"/>
          <w:szCs w:val="20"/>
        </w:rPr>
      </w:pPr>
      <w:r>
        <w:rPr>
          <w:rFonts w:ascii="Arial" w:hAnsi="Arial" w:cs="Arial"/>
          <w:sz w:val="20"/>
          <w:szCs w:val="20"/>
        </w:rPr>
        <w:tab/>
      </w:r>
    </w:p>
    <w:p w14:paraId="3E3BDA3B" w14:textId="7B922313" w:rsidR="0022456B" w:rsidRPr="00FE189F" w:rsidRDefault="0022456B" w:rsidP="0022456B">
      <w:pPr>
        <w:autoSpaceDE w:val="0"/>
        <w:autoSpaceDN w:val="0"/>
        <w:adjustRightInd w:val="0"/>
        <w:jc w:val="both"/>
        <w:rPr>
          <w:rFonts w:ascii="Arial" w:hAnsi="Arial" w:cs="Arial"/>
          <w:sz w:val="20"/>
          <w:szCs w:val="20"/>
        </w:rPr>
      </w:pPr>
      <w:del w:id="16" w:author="Ashley Beard" w:date="2020-12-08T04:42:00Z">
        <w:r w:rsidRPr="1F6597C6" w:rsidDel="1F6597C6">
          <w:rPr>
            <w:rFonts w:ascii="Arial" w:hAnsi="Arial" w:cs="Arial"/>
            <w:sz w:val="20"/>
            <w:szCs w:val="20"/>
          </w:rPr>
          <w:delText>FMLA</w:delText>
        </w:r>
      </w:del>
      <w:r w:rsidR="1F6597C6" w:rsidRPr="1F6597C6">
        <w:rPr>
          <w:rFonts w:ascii="Arial" w:hAnsi="Arial" w:cs="Arial"/>
          <w:sz w:val="20"/>
          <w:szCs w:val="20"/>
        </w:rPr>
        <w:t xml:space="preserve">/CFRA leave is an unpaid leave.  In accordance with </w:t>
      </w:r>
      <w:r w:rsidR="1F6597C6" w:rsidRPr="1F6597C6">
        <w:rPr>
          <w:rFonts w:ascii="Arial" w:hAnsi="Arial" w:cs="Arial"/>
          <w:sz w:val="20"/>
          <w:szCs w:val="20"/>
          <w:highlight w:val="cyan"/>
        </w:rPr>
        <w:t>COMPANY</w:t>
      </w:r>
      <w:r w:rsidR="1F6597C6" w:rsidRPr="1F6597C6">
        <w:rPr>
          <w:rFonts w:ascii="Arial" w:hAnsi="Arial" w:cs="Arial"/>
          <w:sz w:val="20"/>
          <w:szCs w:val="20"/>
        </w:rPr>
        <w:t xml:space="preserve"> policy you </w:t>
      </w:r>
      <w:r w:rsidR="1F6597C6" w:rsidRPr="1F6597C6">
        <w:rPr>
          <w:rFonts w:ascii="Arial" w:hAnsi="Arial" w:cs="Arial"/>
          <w:sz w:val="20"/>
          <w:szCs w:val="20"/>
          <w:highlight w:val="cyan"/>
        </w:rPr>
        <w:t>may use/must use [CHOOSE ONE, OR NONE] any accrued unused vacation/sick/PTO [VERIFY WITH COMPANY POLICY WHICH TO USE].</w:t>
      </w:r>
      <w:r w:rsidR="1F6597C6" w:rsidRPr="1F6597C6">
        <w:rPr>
          <w:rFonts w:ascii="Arial" w:hAnsi="Arial" w:cs="Arial"/>
          <w:sz w:val="20"/>
          <w:szCs w:val="20"/>
        </w:rPr>
        <w:t xml:space="preserve">  As of </w:t>
      </w:r>
      <w:r w:rsidR="1F6597C6" w:rsidRPr="1F6597C6">
        <w:rPr>
          <w:rFonts w:ascii="Arial" w:hAnsi="Arial" w:cs="Arial"/>
          <w:sz w:val="20"/>
          <w:szCs w:val="20"/>
          <w:highlight w:val="yellow"/>
        </w:rPr>
        <w:t>DATE,</w:t>
      </w:r>
      <w:r w:rsidR="1F6597C6" w:rsidRPr="1F6597C6">
        <w:rPr>
          <w:rFonts w:ascii="Arial" w:hAnsi="Arial" w:cs="Arial"/>
          <w:sz w:val="20"/>
          <w:szCs w:val="20"/>
        </w:rPr>
        <w:t xml:space="preserve"> you currently have </w:t>
      </w:r>
      <w:r w:rsidR="1F6597C6" w:rsidRPr="1F6597C6">
        <w:rPr>
          <w:rFonts w:ascii="Arial" w:hAnsi="Arial" w:cs="Arial"/>
          <w:sz w:val="20"/>
          <w:szCs w:val="20"/>
          <w:highlight w:val="yellow"/>
        </w:rPr>
        <w:t>NUMBER OF weeks (##)/days (##)/hours (##)</w:t>
      </w:r>
      <w:r w:rsidR="1F6597C6" w:rsidRPr="1F6597C6">
        <w:rPr>
          <w:rFonts w:ascii="Arial" w:hAnsi="Arial" w:cs="Arial"/>
          <w:sz w:val="20"/>
          <w:szCs w:val="20"/>
        </w:rPr>
        <w:t xml:space="preserve"> of </w:t>
      </w:r>
      <w:r w:rsidR="1F6597C6" w:rsidRPr="1F6597C6">
        <w:rPr>
          <w:rFonts w:ascii="Arial" w:hAnsi="Arial" w:cs="Arial"/>
          <w:sz w:val="20"/>
          <w:szCs w:val="20"/>
          <w:highlight w:val="cyan"/>
        </w:rPr>
        <w:t>vacation/sick/PTO</w:t>
      </w:r>
      <w:r w:rsidR="1F6597C6" w:rsidRPr="1F6597C6">
        <w:rPr>
          <w:rFonts w:ascii="Arial" w:hAnsi="Arial" w:cs="Arial"/>
          <w:sz w:val="20"/>
          <w:szCs w:val="20"/>
          <w:highlight w:val="yellow"/>
        </w:rPr>
        <w:t>.</w:t>
      </w:r>
      <w:r w:rsidR="1F6597C6" w:rsidRPr="1F6597C6">
        <w:rPr>
          <w:rFonts w:ascii="Arial" w:hAnsi="Arial" w:cs="Arial"/>
          <w:sz w:val="20"/>
          <w:szCs w:val="20"/>
        </w:rPr>
        <w:t xml:space="preserve">  Once your accrued leave has been exhausted, </w:t>
      </w:r>
      <w:del w:id="17" w:author="Patrice Jackson" w:date="2020-12-08T06:21:00Z">
        <w:r w:rsidR="1F6597C6" w:rsidRPr="1F6597C6" w:rsidDel="00303DBE">
          <w:rPr>
            <w:rFonts w:ascii="Arial" w:hAnsi="Arial" w:cs="Arial"/>
            <w:sz w:val="20"/>
            <w:szCs w:val="20"/>
          </w:rPr>
          <w:delText>FMLA/</w:delText>
        </w:r>
      </w:del>
      <w:r w:rsidR="1F6597C6" w:rsidRPr="1F6597C6">
        <w:rPr>
          <w:rFonts w:ascii="Arial" w:hAnsi="Arial" w:cs="Arial"/>
          <w:sz w:val="20"/>
          <w:szCs w:val="20"/>
        </w:rPr>
        <w:t>CFRA leave is unpaid.</w:t>
      </w:r>
    </w:p>
    <w:p w14:paraId="192FD7F6" w14:textId="77777777" w:rsidR="0022456B" w:rsidRPr="00FE189F" w:rsidRDefault="0022456B" w:rsidP="0022456B">
      <w:pPr>
        <w:autoSpaceDE w:val="0"/>
        <w:autoSpaceDN w:val="0"/>
        <w:adjustRightInd w:val="0"/>
        <w:jc w:val="both"/>
        <w:rPr>
          <w:rFonts w:ascii="Arial" w:hAnsi="Arial" w:cs="Arial"/>
          <w:sz w:val="20"/>
          <w:szCs w:val="20"/>
        </w:rPr>
      </w:pPr>
    </w:p>
    <w:p w14:paraId="5B7CB9A1" w14:textId="77777777" w:rsidR="0022456B" w:rsidRPr="00FE189F" w:rsidRDefault="0022456B" w:rsidP="0022456B">
      <w:pPr>
        <w:autoSpaceDE w:val="0"/>
        <w:autoSpaceDN w:val="0"/>
        <w:adjustRightInd w:val="0"/>
        <w:jc w:val="both"/>
        <w:rPr>
          <w:rFonts w:ascii="Arial" w:hAnsi="Arial" w:cs="Arial"/>
          <w:sz w:val="20"/>
          <w:szCs w:val="20"/>
        </w:rPr>
      </w:pPr>
      <w:r w:rsidRPr="000206F7">
        <w:rPr>
          <w:rFonts w:ascii="Arial" w:hAnsi="Arial" w:cs="Arial"/>
          <w:sz w:val="20"/>
          <w:szCs w:val="20"/>
          <w:highlight w:val="cyan"/>
        </w:rPr>
        <w:t>[NOTE HERE IF THERE ARE ADDITIONAL COMPANY SPECIFIC POLICIES THAT CONTINUE TO PAY WAGES]</w:t>
      </w:r>
    </w:p>
    <w:p w14:paraId="5AEA3758" w14:textId="77777777" w:rsidR="00742ECC" w:rsidRPr="00FE189F" w:rsidRDefault="00742ECC" w:rsidP="00742ECC">
      <w:pPr>
        <w:pStyle w:val="z-TopofForm"/>
        <w:pBdr>
          <w:bottom w:val="none" w:sz="0" w:space="0" w:color="auto"/>
        </w:pBdr>
        <w:jc w:val="both"/>
        <w:rPr>
          <w:rFonts w:cs="Arial"/>
          <w:vanish w:val="0"/>
          <w:sz w:val="20"/>
          <w:szCs w:val="20"/>
          <w:highlight w:val="yellow"/>
        </w:rPr>
      </w:pPr>
    </w:p>
    <w:p w14:paraId="27BEFC21" w14:textId="14E46849" w:rsidR="00C06214" w:rsidRPr="00C11E97" w:rsidRDefault="1F6597C6" w:rsidP="00EA5E94">
      <w:pPr>
        <w:autoSpaceDE w:val="0"/>
        <w:autoSpaceDN w:val="0"/>
        <w:adjustRightInd w:val="0"/>
        <w:jc w:val="both"/>
        <w:rPr>
          <w:rFonts w:ascii="Arial" w:hAnsi="Arial" w:cs="Arial"/>
          <w:sz w:val="20"/>
          <w:szCs w:val="20"/>
          <w:highlight w:val="yellow"/>
        </w:rPr>
      </w:pPr>
      <w:r w:rsidRPr="1F6597C6">
        <w:rPr>
          <w:rFonts w:ascii="Arial" w:hAnsi="Arial" w:cs="Arial"/>
          <w:sz w:val="20"/>
          <w:szCs w:val="20"/>
        </w:rPr>
        <w:t xml:space="preserve">Your health care benefits will continue for up to 12 weeks during your </w:t>
      </w:r>
      <w:del w:id="18" w:author="Ashley Beard" w:date="2020-12-08T04:42:00Z">
        <w:r w:rsidR="00C06214" w:rsidRPr="1F6597C6" w:rsidDel="1F6597C6">
          <w:rPr>
            <w:rFonts w:ascii="Arial" w:hAnsi="Arial" w:cs="Arial"/>
            <w:sz w:val="20"/>
            <w:szCs w:val="20"/>
          </w:rPr>
          <w:delText>FMLA</w:delText>
        </w:r>
      </w:del>
      <w:del w:id="19" w:author="Patrice Jackson" w:date="2020-12-08T06:21:00Z">
        <w:r w:rsidRPr="1F6597C6" w:rsidDel="00303DBE">
          <w:rPr>
            <w:rFonts w:ascii="Arial" w:hAnsi="Arial" w:cs="Arial"/>
            <w:sz w:val="20"/>
            <w:szCs w:val="20"/>
          </w:rPr>
          <w:delText>/</w:delText>
        </w:r>
      </w:del>
      <w:r w:rsidRPr="1F6597C6">
        <w:rPr>
          <w:rFonts w:ascii="Arial" w:hAnsi="Arial" w:cs="Arial"/>
          <w:sz w:val="20"/>
          <w:szCs w:val="20"/>
        </w:rPr>
        <w:t xml:space="preserve">CFRA leave provided you are enrolled at the time leave began. If you currently contribute to the payment of benefits, you must continue to do so while on leave. Your payment amount is </w:t>
      </w:r>
      <w:r w:rsidRPr="1F6597C6">
        <w:rPr>
          <w:rFonts w:ascii="Arial" w:hAnsi="Arial" w:cs="Arial"/>
          <w:sz w:val="20"/>
          <w:szCs w:val="20"/>
          <w:highlight w:val="yellow"/>
        </w:rPr>
        <w:t>$DOLLAR AMOUNT</w:t>
      </w:r>
      <w:r w:rsidRPr="1F6597C6">
        <w:rPr>
          <w:rFonts w:ascii="Arial" w:hAnsi="Arial" w:cs="Arial"/>
          <w:sz w:val="20"/>
          <w:szCs w:val="20"/>
        </w:rPr>
        <w:t xml:space="preserve"> and will be due on </w:t>
      </w:r>
      <w:r w:rsidRPr="1F6597C6">
        <w:rPr>
          <w:rFonts w:ascii="Arial" w:hAnsi="Arial" w:cs="Arial"/>
          <w:sz w:val="20"/>
          <w:szCs w:val="20"/>
          <w:highlight w:val="yellow"/>
        </w:rPr>
        <w:t>DATE</w:t>
      </w:r>
      <w:r w:rsidRPr="1F6597C6">
        <w:rPr>
          <w:rFonts w:ascii="Arial" w:hAnsi="Arial" w:cs="Arial"/>
          <w:sz w:val="20"/>
          <w:szCs w:val="20"/>
        </w:rPr>
        <w:t xml:space="preserve">. Please send your payment to </w:t>
      </w:r>
      <w:r w:rsidRPr="1F6597C6">
        <w:rPr>
          <w:rFonts w:ascii="Arial" w:hAnsi="Arial" w:cs="Arial"/>
          <w:sz w:val="20"/>
          <w:szCs w:val="20"/>
          <w:highlight w:val="cyan"/>
        </w:rPr>
        <w:t>COMPANY, ADDRESS and JOB TITLE.</w:t>
      </w:r>
    </w:p>
    <w:p w14:paraId="64DB4DEF" w14:textId="149A6D00" w:rsidR="007666FA" w:rsidRDefault="007666FA" w:rsidP="00435ABD">
      <w:pPr>
        <w:autoSpaceDE w:val="0"/>
        <w:autoSpaceDN w:val="0"/>
        <w:adjustRightInd w:val="0"/>
        <w:jc w:val="both"/>
      </w:pPr>
    </w:p>
    <w:p w14:paraId="4B7637FA" w14:textId="21F27875" w:rsidR="008C79A0" w:rsidRPr="0017711F" w:rsidRDefault="1F6597C6" w:rsidP="00CC4505">
      <w:pPr>
        <w:autoSpaceDE w:val="0"/>
        <w:autoSpaceDN w:val="0"/>
        <w:adjustRightInd w:val="0"/>
        <w:jc w:val="both"/>
        <w:rPr>
          <w:rFonts w:ascii="Arial" w:hAnsi="Arial" w:cs="Arial"/>
          <w:sz w:val="20"/>
          <w:szCs w:val="20"/>
        </w:rPr>
      </w:pPr>
      <w:r w:rsidRPr="1F6597C6">
        <w:rPr>
          <w:rFonts w:ascii="Arial" w:hAnsi="Arial" w:cs="Arial"/>
          <w:b/>
          <w:bCs/>
          <w:sz w:val="20"/>
          <w:szCs w:val="20"/>
        </w:rPr>
        <w:t xml:space="preserve">Should you fail to return to work at the end of the approved </w:t>
      </w:r>
      <w:del w:id="20" w:author="Ashley Beard" w:date="2020-12-08T04:42:00Z">
        <w:r w:rsidR="00750138" w:rsidRPr="1F6597C6" w:rsidDel="1F6597C6">
          <w:rPr>
            <w:rFonts w:ascii="Arial" w:hAnsi="Arial" w:cs="Arial"/>
            <w:b/>
            <w:bCs/>
            <w:sz w:val="20"/>
            <w:szCs w:val="20"/>
          </w:rPr>
          <w:delText>FMLA</w:delText>
        </w:r>
      </w:del>
      <w:del w:id="21" w:author="Patrice Jackson" w:date="2020-12-08T06:21:00Z">
        <w:r w:rsidRPr="1F6597C6" w:rsidDel="00303DBE">
          <w:rPr>
            <w:rFonts w:ascii="Arial" w:hAnsi="Arial" w:cs="Arial"/>
            <w:b/>
            <w:bCs/>
            <w:sz w:val="20"/>
            <w:szCs w:val="20"/>
          </w:rPr>
          <w:delText>/</w:delText>
        </w:r>
      </w:del>
      <w:r w:rsidRPr="1F6597C6">
        <w:rPr>
          <w:rFonts w:ascii="Arial" w:hAnsi="Arial" w:cs="Arial"/>
          <w:b/>
          <w:bCs/>
          <w:sz w:val="20"/>
          <w:szCs w:val="20"/>
        </w:rPr>
        <w:t xml:space="preserve">CFRA leave, or fail to provide continued, ongoing, medical certification confirming the need for additional leave (not to exceed a </w:t>
      </w:r>
      <w:r w:rsidRPr="1F6597C6">
        <w:rPr>
          <w:rFonts w:ascii="Arial" w:hAnsi="Arial" w:cs="Arial"/>
          <w:b/>
          <w:bCs/>
          <w:sz w:val="20"/>
          <w:szCs w:val="20"/>
        </w:rPr>
        <w:lastRenderedPageBreak/>
        <w:t xml:space="preserve">total of twelve weeks in a 12-month period), </w:t>
      </w:r>
      <w:r w:rsidRPr="1F6597C6">
        <w:rPr>
          <w:rFonts w:ascii="Arial" w:hAnsi="Arial" w:cs="Arial"/>
          <w:b/>
          <w:bCs/>
          <w:sz w:val="20"/>
          <w:szCs w:val="20"/>
          <w:highlight w:val="cyan"/>
        </w:rPr>
        <w:t>COMPANY</w:t>
      </w:r>
      <w:r w:rsidRPr="1F6597C6">
        <w:rPr>
          <w:rFonts w:ascii="Arial" w:hAnsi="Arial" w:cs="Arial"/>
          <w:b/>
          <w:bCs/>
          <w:sz w:val="20"/>
          <w:szCs w:val="20"/>
        </w:rPr>
        <w:t xml:space="preserve"> will not guarantee reinstatement to your prior position nor that a job will be available for you upon your return.</w:t>
      </w:r>
      <w:r w:rsidRPr="1F6597C6">
        <w:rPr>
          <w:rFonts w:ascii="Arial" w:hAnsi="Arial" w:cs="Arial"/>
          <w:sz w:val="20"/>
          <w:szCs w:val="20"/>
        </w:rPr>
        <w:t xml:space="preserve">  </w:t>
      </w:r>
    </w:p>
    <w:p w14:paraId="114E4212" w14:textId="77777777" w:rsidR="008C79A0" w:rsidRPr="0017711F" w:rsidRDefault="008C79A0" w:rsidP="008C79A0">
      <w:pPr>
        <w:autoSpaceDE w:val="0"/>
        <w:autoSpaceDN w:val="0"/>
        <w:adjustRightInd w:val="0"/>
        <w:jc w:val="both"/>
        <w:rPr>
          <w:rFonts w:ascii="Arial" w:hAnsi="Arial" w:cs="Arial"/>
          <w:b/>
          <w:sz w:val="20"/>
          <w:szCs w:val="20"/>
        </w:rPr>
      </w:pPr>
    </w:p>
    <w:p w14:paraId="024974A0" w14:textId="77777777" w:rsidR="007308F4" w:rsidRPr="007308F4" w:rsidRDefault="007308F4" w:rsidP="007308F4">
      <w:pPr>
        <w:autoSpaceDE w:val="0"/>
        <w:autoSpaceDN w:val="0"/>
        <w:adjustRightInd w:val="0"/>
        <w:jc w:val="both"/>
        <w:rPr>
          <w:rFonts w:ascii="Arial" w:hAnsi="Arial" w:cs="Arial"/>
          <w:b/>
          <w:sz w:val="20"/>
          <w:szCs w:val="20"/>
        </w:rPr>
      </w:pPr>
      <w:r w:rsidRPr="007308F4">
        <w:rPr>
          <w:rFonts w:ascii="Arial" w:hAnsi="Arial" w:cs="Arial"/>
          <w:b/>
          <w:sz w:val="20"/>
          <w:szCs w:val="20"/>
        </w:rPr>
        <w:t xml:space="preserve">In the event you are unable to return to work or you are requesting additional leave, please contact the </w:t>
      </w:r>
      <w:r w:rsidRPr="000206F7">
        <w:rPr>
          <w:rFonts w:ascii="Arial" w:hAnsi="Arial" w:cs="Arial"/>
          <w:b/>
          <w:sz w:val="20"/>
          <w:szCs w:val="20"/>
          <w:highlight w:val="cyan"/>
        </w:rPr>
        <w:t xml:space="preserve">HR/LEAVE ADMINISTRATOR NAME </w:t>
      </w:r>
      <w:r w:rsidR="000206F7">
        <w:rPr>
          <w:rFonts w:ascii="Arial" w:hAnsi="Arial" w:cs="Arial"/>
          <w:b/>
          <w:sz w:val="20"/>
          <w:szCs w:val="20"/>
          <w:highlight w:val="cyan"/>
        </w:rPr>
        <w:t>“</w:t>
      </w:r>
      <w:r w:rsidRPr="000206F7">
        <w:rPr>
          <w:rFonts w:ascii="Arial" w:hAnsi="Arial" w:cs="Arial"/>
          <w:b/>
          <w:sz w:val="20"/>
          <w:szCs w:val="20"/>
          <w:highlight w:val="cyan"/>
        </w:rPr>
        <w:t>NUMBER OF DAYS</w:t>
      </w:r>
      <w:r w:rsidR="000206F7">
        <w:rPr>
          <w:rFonts w:ascii="Arial" w:hAnsi="Arial" w:cs="Arial"/>
          <w:b/>
          <w:sz w:val="20"/>
          <w:szCs w:val="20"/>
          <w:highlight w:val="cyan"/>
        </w:rPr>
        <w:t>”</w:t>
      </w:r>
      <w:r w:rsidRPr="000206F7">
        <w:rPr>
          <w:rFonts w:ascii="Arial" w:hAnsi="Arial" w:cs="Arial"/>
          <w:b/>
          <w:sz w:val="20"/>
          <w:szCs w:val="20"/>
          <w:highlight w:val="cyan"/>
        </w:rPr>
        <w:t xml:space="preserve"> [VERIFY WITH POLICY OR DETERMINE INTENT AND BE CONSISTENT]</w:t>
      </w:r>
      <w:r w:rsidRPr="007308F4">
        <w:rPr>
          <w:rFonts w:ascii="Arial" w:hAnsi="Arial" w:cs="Arial"/>
          <w:b/>
          <w:sz w:val="20"/>
          <w:szCs w:val="20"/>
        </w:rPr>
        <w:t xml:space="preserve"> days prior to you expected return to work date so we may plan accordingly regarding your continued absence or intent to return to work. </w:t>
      </w:r>
    </w:p>
    <w:p w14:paraId="570BC78F" w14:textId="77777777" w:rsidR="00750138" w:rsidRPr="0017711F" w:rsidRDefault="00750138" w:rsidP="00CC4505">
      <w:pPr>
        <w:autoSpaceDE w:val="0"/>
        <w:autoSpaceDN w:val="0"/>
        <w:adjustRightInd w:val="0"/>
        <w:jc w:val="both"/>
        <w:rPr>
          <w:rFonts w:ascii="Arial" w:hAnsi="Arial" w:cs="Arial"/>
          <w:sz w:val="20"/>
          <w:szCs w:val="20"/>
        </w:rPr>
      </w:pPr>
    </w:p>
    <w:p w14:paraId="79F3A3F2" w14:textId="5C1EFE5B" w:rsidR="00750138" w:rsidRPr="0017711F" w:rsidRDefault="1F6597C6" w:rsidP="00CC4505">
      <w:pPr>
        <w:autoSpaceDE w:val="0"/>
        <w:autoSpaceDN w:val="0"/>
        <w:adjustRightInd w:val="0"/>
        <w:jc w:val="both"/>
        <w:rPr>
          <w:rFonts w:ascii="Arial" w:hAnsi="Arial" w:cs="Arial"/>
          <w:sz w:val="20"/>
          <w:szCs w:val="20"/>
        </w:rPr>
      </w:pPr>
      <w:r w:rsidRPr="1F6597C6">
        <w:rPr>
          <w:rFonts w:ascii="Arial" w:hAnsi="Arial" w:cs="Arial"/>
          <w:sz w:val="20"/>
          <w:szCs w:val="20"/>
        </w:rPr>
        <w:t xml:space="preserve">If you have any questions about the </w:t>
      </w:r>
      <w:del w:id="22" w:author="Patrice Jackson" w:date="2020-12-08T06:21:00Z">
        <w:r w:rsidR="00750138" w:rsidRPr="1F6597C6" w:rsidDel="00303DBE">
          <w:rPr>
            <w:rFonts w:ascii="Arial" w:hAnsi="Arial" w:cs="Arial"/>
            <w:sz w:val="20"/>
            <w:szCs w:val="20"/>
          </w:rPr>
          <w:delText>Family and Medical Leave</w:delText>
        </w:r>
      </w:del>
      <w:ins w:id="23" w:author="Patrice Jackson" w:date="2020-12-08T06:21:00Z">
        <w:r w:rsidR="00303DBE">
          <w:rPr>
            <w:rFonts w:ascii="Arial" w:hAnsi="Arial" w:cs="Arial"/>
            <w:sz w:val="20"/>
            <w:szCs w:val="20"/>
          </w:rPr>
          <w:t>California Family Leave Rights</w:t>
        </w:r>
      </w:ins>
      <w:r w:rsidRPr="1F6597C6">
        <w:rPr>
          <w:rFonts w:ascii="Arial" w:hAnsi="Arial" w:cs="Arial"/>
          <w:sz w:val="20"/>
          <w:szCs w:val="20"/>
        </w:rPr>
        <w:t xml:space="preserve"> or other benefits, please contact:</w:t>
      </w:r>
    </w:p>
    <w:p w14:paraId="12E57A72" w14:textId="77777777" w:rsidR="00750138" w:rsidRPr="0017711F" w:rsidRDefault="00750138" w:rsidP="00750138">
      <w:pPr>
        <w:autoSpaceDE w:val="0"/>
        <w:autoSpaceDN w:val="0"/>
        <w:adjustRightInd w:val="0"/>
        <w:rPr>
          <w:rFonts w:ascii="Arial" w:hAnsi="Arial" w:cs="Arial"/>
          <w:sz w:val="20"/>
          <w:szCs w:val="20"/>
        </w:rPr>
      </w:pPr>
    </w:p>
    <w:p w14:paraId="089720E3" w14:textId="77777777" w:rsidR="009C02ED" w:rsidRPr="0017711F" w:rsidRDefault="009C02ED" w:rsidP="00CC4505">
      <w:pPr>
        <w:autoSpaceDE w:val="0"/>
        <w:autoSpaceDN w:val="0"/>
        <w:adjustRightInd w:val="0"/>
        <w:jc w:val="both"/>
        <w:outlineLvl w:val="0"/>
        <w:rPr>
          <w:rFonts w:ascii="Arial" w:hAnsi="Arial" w:cs="Arial"/>
          <w:sz w:val="20"/>
          <w:szCs w:val="20"/>
        </w:rPr>
      </w:pPr>
      <w:r w:rsidRPr="0017711F">
        <w:rPr>
          <w:rFonts w:ascii="Arial" w:hAnsi="Arial" w:cs="Arial"/>
          <w:sz w:val="20"/>
          <w:szCs w:val="20"/>
        </w:rPr>
        <w:t xml:space="preserve">Name:  </w:t>
      </w:r>
      <w:r w:rsidR="00633147" w:rsidRPr="000206F7">
        <w:rPr>
          <w:rFonts w:ascii="Arial" w:hAnsi="Arial" w:cs="Arial"/>
          <w:sz w:val="20"/>
          <w:szCs w:val="20"/>
          <w:highlight w:val="cyan"/>
        </w:rPr>
        <w:t>HR CONTACT NAME</w:t>
      </w:r>
    </w:p>
    <w:p w14:paraId="28D56428" w14:textId="77777777" w:rsidR="009C02ED" w:rsidRPr="0017711F" w:rsidRDefault="00633147" w:rsidP="00CC4505">
      <w:pPr>
        <w:autoSpaceDE w:val="0"/>
        <w:autoSpaceDN w:val="0"/>
        <w:adjustRightInd w:val="0"/>
        <w:jc w:val="both"/>
        <w:rPr>
          <w:rFonts w:ascii="Arial" w:hAnsi="Arial" w:cs="Arial"/>
          <w:sz w:val="20"/>
          <w:szCs w:val="20"/>
        </w:rPr>
      </w:pPr>
      <w:r w:rsidRPr="0017711F">
        <w:rPr>
          <w:rFonts w:ascii="Arial" w:hAnsi="Arial" w:cs="Arial"/>
          <w:sz w:val="20"/>
          <w:szCs w:val="20"/>
        </w:rPr>
        <w:t xml:space="preserve">Phone:  </w:t>
      </w:r>
      <w:r w:rsidRPr="000206F7">
        <w:rPr>
          <w:rFonts w:ascii="Arial" w:hAnsi="Arial" w:cs="Arial"/>
          <w:sz w:val="20"/>
          <w:szCs w:val="20"/>
          <w:highlight w:val="cyan"/>
        </w:rPr>
        <w:t>HR CONTACT NUMBER</w:t>
      </w:r>
    </w:p>
    <w:p w14:paraId="1D701525" w14:textId="77777777" w:rsidR="00750138" w:rsidRPr="0017711F" w:rsidRDefault="00750138" w:rsidP="00750138">
      <w:pPr>
        <w:autoSpaceDE w:val="0"/>
        <w:autoSpaceDN w:val="0"/>
        <w:adjustRightInd w:val="0"/>
        <w:rPr>
          <w:rFonts w:ascii="Arial" w:hAnsi="Arial" w:cs="Arial"/>
          <w:sz w:val="20"/>
          <w:szCs w:val="20"/>
        </w:rPr>
      </w:pPr>
    </w:p>
    <w:p w14:paraId="6FE7F246" w14:textId="77777777" w:rsidR="0041553F" w:rsidRDefault="00750138" w:rsidP="0041553F">
      <w:pPr>
        <w:autoSpaceDE w:val="0"/>
        <w:autoSpaceDN w:val="0"/>
        <w:adjustRightInd w:val="0"/>
        <w:rPr>
          <w:rFonts w:ascii="Arial" w:hAnsi="Arial" w:cs="Arial"/>
          <w:sz w:val="20"/>
          <w:szCs w:val="20"/>
        </w:rPr>
      </w:pPr>
      <w:r w:rsidRPr="0017711F">
        <w:rPr>
          <w:rFonts w:ascii="Arial" w:hAnsi="Arial" w:cs="Arial"/>
          <w:sz w:val="20"/>
          <w:szCs w:val="20"/>
        </w:rPr>
        <w:t xml:space="preserve">Enclosures: </w:t>
      </w:r>
      <w:r w:rsidRPr="0017711F">
        <w:rPr>
          <w:rFonts w:ascii="Arial" w:hAnsi="Arial" w:cs="Arial"/>
          <w:sz w:val="20"/>
          <w:szCs w:val="20"/>
        </w:rPr>
        <w:tab/>
      </w:r>
    </w:p>
    <w:p w14:paraId="30464C5C" w14:textId="76F00E42" w:rsidR="0041553F" w:rsidRPr="00435ABD" w:rsidRDefault="0041553F" w:rsidP="1F6597C6">
      <w:pPr>
        <w:pStyle w:val="ListParagraph"/>
        <w:numPr>
          <w:ilvl w:val="0"/>
          <w:numId w:val="4"/>
        </w:numPr>
        <w:jc w:val="both"/>
        <w:rPr>
          <w:rFonts w:ascii="Arial" w:hAnsi="Arial" w:cs="Arial"/>
          <w:sz w:val="20"/>
          <w:szCs w:val="20"/>
        </w:rPr>
      </w:pPr>
      <w:del w:id="24" w:author="Patrice Jackson" w:date="2020-12-08T06:21:00Z">
        <w:r w:rsidRPr="1F6597C6" w:rsidDel="000663A5">
          <w:rPr>
            <w:rFonts w:ascii="Arial" w:hAnsi="Arial" w:cs="Arial"/>
            <w:sz w:val="20"/>
            <w:szCs w:val="20"/>
          </w:rPr>
          <w:delText>Family Medical Leave</w:delText>
        </w:r>
      </w:del>
      <w:ins w:id="25" w:author="Patrice Jackson" w:date="2020-12-08T06:21:00Z">
        <w:r w:rsidR="000663A5">
          <w:rPr>
            <w:rFonts w:ascii="Arial" w:hAnsi="Arial" w:cs="Arial"/>
            <w:sz w:val="20"/>
            <w:szCs w:val="20"/>
          </w:rPr>
          <w:t xml:space="preserve">California </w:t>
        </w:r>
      </w:ins>
      <w:ins w:id="26" w:author="Patrice Jackson" w:date="2020-12-08T06:22:00Z">
        <w:r w:rsidR="000663A5">
          <w:rPr>
            <w:rFonts w:ascii="Arial" w:hAnsi="Arial" w:cs="Arial"/>
            <w:sz w:val="20"/>
            <w:szCs w:val="20"/>
          </w:rPr>
          <w:t>Family Leave</w:t>
        </w:r>
      </w:ins>
      <w:r w:rsidR="1F6597C6" w:rsidRPr="1F6597C6">
        <w:rPr>
          <w:rFonts w:ascii="Arial" w:hAnsi="Arial" w:cs="Arial"/>
          <w:sz w:val="20"/>
          <w:szCs w:val="20"/>
        </w:rPr>
        <w:t xml:space="preserve"> Rights pamphlet</w:t>
      </w:r>
    </w:p>
    <w:p w14:paraId="6F6D0B30" w14:textId="6364729E" w:rsidR="000E24EC" w:rsidRPr="00D240F1" w:rsidRDefault="000E24EC" w:rsidP="1F6597C6">
      <w:pPr>
        <w:pStyle w:val="ListParagraph"/>
        <w:numPr>
          <w:ilvl w:val="0"/>
          <w:numId w:val="4"/>
        </w:numPr>
        <w:jc w:val="both"/>
        <w:rPr>
          <w:rFonts w:ascii="Arial" w:hAnsi="Arial" w:cs="Arial"/>
          <w:sz w:val="20"/>
          <w:szCs w:val="20"/>
        </w:rPr>
      </w:pPr>
      <w:del w:id="27" w:author="Ashley Beard" w:date="2020-12-08T04:43:00Z">
        <w:r w:rsidRPr="1F6597C6" w:rsidDel="1F6597C6">
          <w:rPr>
            <w:rFonts w:ascii="Arial" w:hAnsi="Arial" w:cs="Arial"/>
            <w:sz w:val="20"/>
            <w:szCs w:val="20"/>
          </w:rPr>
          <w:delText>Family and Medical Leave Act (FMLA</w:delText>
        </w:r>
      </w:del>
      <w:del w:id="28" w:author="Patrice Jackson" w:date="2020-12-08T06:22:00Z">
        <w:r w:rsidRPr="1F6597C6" w:rsidDel="000663A5">
          <w:rPr>
            <w:rFonts w:ascii="Arial" w:hAnsi="Arial" w:cs="Arial"/>
            <w:sz w:val="20"/>
            <w:szCs w:val="20"/>
          </w:rPr>
          <w:delText>)</w:delText>
        </w:r>
        <w:r w:rsidR="1F6597C6" w:rsidRPr="1F6597C6" w:rsidDel="000663A5">
          <w:rPr>
            <w:rFonts w:ascii="Arial" w:hAnsi="Arial" w:cs="Arial"/>
            <w:sz w:val="20"/>
            <w:szCs w:val="20"/>
          </w:rPr>
          <w:delText xml:space="preserve"> and the</w:delText>
        </w:r>
      </w:del>
      <w:r w:rsidR="1F6597C6" w:rsidRPr="1F6597C6">
        <w:rPr>
          <w:rFonts w:ascii="Arial" w:hAnsi="Arial" w:cs="Arial"/>
          <w:sz w:val="20"/>
          <w:szCs w:val="20"/>
        </w:rPr>
        <w:t xml:space="preserve"> California Family Rights Act (CFRA) Medical Certification form </w:t>
      </w:r>
    </w:p>
    <w:p w14:paraId="6760D4BD" w14:textId="77777777" w:rsidR="0041553F" w:rsidRPr="00435ABD" w:rsidRDefault="0041553F" w:rsidP="0041553F">
      <w:pPr>
        <w:pStyle w:val="ListParagraph"/>
        <w:numPr>
          <w:ilvl w:val="0"/>
          <w:numId w:val="4"/>
        </w:numPr>
        <w:rPr>
          <w:rFonts w:ascii="Arial" w:hAnsi="Arial"/>
          <w:sz w:val="20"/>
        </w:rPr>
      </w:pPr>
      <w:r w:rsidRPr="00435ABD">
        <w:rPr>
          <w:rFonts w:ascii="Arial" w:hAnsi="Arial" w:cs="Arial"/>
          <w:sz w:val="20"/>
        </w:rPr>
        <w:t>Paid Family Leave pamphlet</w:t>
      </w:r>
    </w:p>
    <w:p w14:paraId="08CE31DA" w14:textId="77777777" w:rsidR="006E50E9" w:rsidRPr="0017711F" w:rsidRDefault="006E50E9" w:rsidP="0041553F">
      <w:pPr>
        <w:autoSpaceDE w:val="0"/>
        <w:autoSpaceDN w:val="0"/>
        <w:adjustRightInd w:val="0"/>
        <w:rPr>
          <w:rFonts w:ascii="Arial" w:hAnsi="Arial" w:cs="Arial"/>
          <w:sz w:val="20"/>
          <w:szCs w:val="20"/>
        </w:rPr>
      </w:pPr>
    </w:p>
    <w:sectPr w:rsidR="006E50E9" w:rsidRPr="0017711F" w:rsidSect="006A0D07">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3CB93D" w14:textId="77777777" w:rsidR="008F5B78" w:rsidRDefault="008F5B78">
      <w:r>
        <w:separator/>
      </w:r>
    </w:p>
  </w:endnote>
  <w:endnote w:type="continuationSeparator" w:id="0">
    <w:p w14:paraId="12E3F0FD" w14:textId="77777777" w:rsidR="008F5B78" w:rsidRDefault="008F5B78">
      <w:r>
        <w:continuationSeparator/>
      </w:r>
    </w:p>
  </w:endnote>
  <w:endnote w:type="continuationNotice" w:id="1">
    <w:p w14:paraId="2E02547B" w14:textId="77777777" w:rsidR="008F5B78" w:rsidRDefault="008F5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2EB39" w14:textId="77777777" w:rsidR="00FC1E3B" w:rsidRPr="00CC4505" w:rsidRDefault="00FC1E3B" w:rsidP="00750138">
    <w:pPr>
      <w:pStyle w:val="Footer"/>
      <w:pBdr>
        <w:bottom w:val="single" w:sz="12" w:space="1" w:color="auto"/>
      </w:pBdr>
      <w:rPr>
        <w:rFonts w:ascii="Arial" w:hAnsi="Arial"/>
        <w:sz w:val="18"/>
        <w:szCs w:val="18"/>
      </w:rPr>
    </w:pPr>
  </w:p>
  <w:p w14:paraId="27E699BD" w14:textId="77777777" w:rsidR="00FC1E3B" w:rsidRPr="0017711F" w:rsidRDefault="00FC1E3B" w:rsidP="00504470">
    <w:pPr>
      <w:pStyle w:val="Footer"/>
      <w:jc w:val="right"/>
      <w:rPr>
        <w:rFonts w:ascii="Arial" w:hAnsi="Arial" w:cs="Arial"/>
        <w:b/>
        <w:sz w:val="20"/>
        <w:szCs w:val="20"/>
      </w:rPr>
    </w:pPr>
    <w:r w:rsidRPr="0017711F">
      <w:rPr>
        <w:rFonts w:ascii="Arial" w:hAnsi="Arial" w:cs="Arial"/>
        <w:b/>
        <w:sz w:val="20"/>
        <w:szCs w:val="20"/>
      </w:rPr>
      <w:t xml:space="preserve">Page </w:t>
    </w:r>
    <w:r w:rsidR="003B1F4B" w:rsidRPr="0017711F">
      <w:rPr>
        <w:rFonts w:ascii="Arial" w:hAnsi="Arial" w:cs="Arial"/>
        <w:b/>
        <w:sz w:val="20"/>
        <w:szCs w:val="20"/>
      </w:rPr>
      <w:fldChar w:fldCharType="begin"/>
    </w:r>
    <w:r w:rsidRPr="0017711F">
      <w:rPr>
        <w:rFonts w:ascii="Arial" w:hAnsi="Arial" w:cs="Arial"/>
        <w:b/>
        <w:sz w:val="20"/>
        <w:szCs w:val="20"/>
      </w:rPr>
      <w:instrText xml:space="preserve"> PAGE </w:instrText>
    </w:r>
    <w:r w:rsidR="003B1F4B" w:rsidRPr="0017711F">
      <w:rPr>
        <w:rFonts w:ascii="Arial" w:hAnsi="Arial" w:cs="Arial"/>
        <w:b/>
        <w:sz w:val="20"/>
        <w:szCs w:val="20"/>
      </w:rPr>
      <w:fldChar w:fldCharType="separate"/>
    </w:r>
    <w:r w:rsidR="009D78D7">
      <w:rPr>
        <w:rFonts w:ascii="Arial" w:hAnsi="Arial" w:cs="Arial"/>
        <w:b/>
        <w:noProof/>
        <w:sz w:val="20"/>
        <w:szCs w:val="20"/>
      </w:rPr>
      <w:t>2</w:t>
    </w:r>
    <w:r w:rsidR="003B1F4B" w:rsidRPr="0017711F">
      <w:rPr>
        <w:rFonts w:ascii="Arial" w:hAnsi="Arial" w:cs="Arial"/>
        <w:b/>
        <w:sz w:val="20"/>
        <w:szCs w:val="20"/>
      </w:rPr>
      <w:fldChar w:fldCharType="end"/>
    </w:r>
    <w:r w:rsidRPr="0017711F">
      <w:rPr>
        <w:rFonts w:ascii="Arial" w:hAnsi="Arial" w:cs="Arial"/>
        <w:b/>
        <w:sz w:val="20"/>
        <w:szCs w:val="20"/>
      </w:rPr>
      <w:t xml:space="preserve"> of </w:t>
    </w:r>
    <w:r w:rsidR="003B1F4B" w:rsidRPr="0017711F">
      <w:rPr>
        <w:rFonts w:ascii="Arial" w:hAnsi="Arial" w:cs="Arial"/>
        <w:b/>
        <w:sz w:val="20"/>
        <w:szCs w:val="20"/>
      </w:rPr>
      <w:fldChar w:fldCharType="begin"/>
    </w:r>
    <w:r w:rsidRPr="0017711F">
      <w:rPr>
        <w:rFonts w:ascii="Arial" w:hAnsi="Arial" w:cs="Arial"/>
        <w:b/>
        <w:sz w:val="20"/>
        <w:szCs w:val="20"/>
      </w:rPr>
      <w:instrText xml:space="preserve"> NUMPAGES </w:instrText>
    </w:r>
    <w:r w:rsidR="003B1F4B" w:rsidRPr="0017711F">
      <w:rPr>
        <w:rFonts w:ascii="Arial" w:hAnsi="Arial" w:cs="Arial"/>
        <w:b/>
        <w:sz w:val="20"/>
        <w:szCs w:val="20"/>
      </w:rPr>
      <w:fldChar w:fldCharType="separate"/>
    </w:r>
    <w:r w:rsidR="009D78D7">
      <w:rPr>
        <w:rFonts w:ascii="Arial" w:hAnsi="Arial" w:cs="Arial"/>
        <w:b/>
        <w:noProof/>
        <w:sz w:val="20"/>
        <w:szCs w:val="20"/>
      </w:rPr>
      <w:t>2</w:t>
    </w:r>
    <w:r w:rsidR="003B1F4B" w:rsidRPr="0017711F">
      <w:rPr>
        <w:rFonts w:ascii="Arial" w:hAnsi="Arial" w:cs="Arial"/>
        <w:b/>
        <w:sz w:val="20"/>
        <w:szCs w:val="20"/>
      </w:rPr>
      <w:fldChar w:fldCharType="end"/>
    </w:r>
  </w:p>
  <w:p w14:paraId="4C5BB9CF" w14:textId="1E234E8F" w:rsidR="00FC1E3B" w:rsidRDefault="00D05A63" w:rsidP="00750138">
    <w:pPr>
      <w:pStyle w:val="Footer"/>
      <w:rPr>
        <w:rFonts w:ascii="Arial" w:hAnsi="Arial" w:cs="Arial"/>
        <w:sz w:val="18"/>
        <w:szCs w:val="18"/>
      </w:rPr>
    </w:pPr>
    <w:r>
      <w:rPr>
        <w:rFonts w:ascii="Arial" w:hAnsi="Arial" w:cs="Arial"/>
        <w:sz w:val="18"/>
        <w:szCs w:val="18"/>
      </w:rPr>
      <w:t xml:space="preserve">Copyright </w:t>
    </w:r>
    <w:r w:rsidR="006A0D07">
      <w:rPr>
        <w:rFonts w:ascii="Arial" w:hAnsi="Arial" w:cs="Arial"/>
        <w:sz w:val="18"/>
        <w:szCs w:val="18"/>
      </w:rPr>
      <w:t>2013-present</w:t>
    </w:r>
    <w:r w:rsidRPr="00542046">
      <w:rPr>
        <w:rFonts w:ascii="Arial" w:hAnsi="Arial" w:cs="Arial"/>
        <w:sz w:val="18"/>
        <w:szCs w:val="18"/>
      </w:rPr>
      <w:t xml:space="preserve"> Wolf Creek Holdings, LLC. Used under license by Leave Management Solutions, LLC</w:t>
    </w:r>
  </w:p>
  <w:p w14:paraId="3B7232FF" w14:textId="271B2340" w:rsidR="006A0D07" w:rsidRPr="008F7E63" w:rsidRDefault="006A0D07" w:rsidP="00750138">
    <w:pPr>
      <w:pStyle w:val="Footer"/>
      <w:rPr>
        <w:szCs w:val="18"/>
      </w:rPr>
    </w:pPr>
    <w:r>
      <w:rPr>
        <w:rFonts w:ascii="Arial" w:hAnsi="Arial" w:cs="Arial"/>
        <w:sz w:val="18"/>
        <w:szCs w:val="18"/>
      </w:rPr>
      <w:t>2015.01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916F9" w14:textId="77777777" w:rsidR="00FC1E3B" w:rsidRPr="00CC4505" w:rsidRDefault="00FC1E3B" w:rsidP="001E5B53">
    <w:pPr>
      <w:pStyle w:val="Footer"/>
      <w:pBdr>
        <w:bottom w:val="single" w:sz="12" w:space="1" w:color="auto"/>
      </w:pBdr>
      <w:rPr>
        <w:rFonts w:ascii="Arial" w:hAnsi="Arial"/>
        <w:sz w:val="18"/>
        <w:szCs w:val="18"/>
      </w:rPr>
    </w:pPr>
    <w:r>
      <w:tab/>
    </w:r>
  </w:p>
  <w:p w14:paraId="00233EB4" w14:textId="77777777" w:rsidR="00FC1E3B" w:rsidRPr="002051F7" w:rsidRDefault="00FC1E3B" w:rsidP="001E5B53">
    <w:pPr>
      <w:pStyle w:val="Footer"/>
      <w:jc w:val="right"/>
      <w:rPr>
        <w:rFonts w:ascii="Arial" w:hAnsi="Arial" w:cs="Arial"/>
        <w:b/>
        <w:sz w:val="20"/>
        <w:szCs w:val="20"/>
      </w:rPr>
    </w:pPr>
    <w:r w:rsidRPr="002051F7">
      <w:rPr>
        <w:rFonts w:ascii="Arial" w:hAnsi="Arial" w:cs="Arial"/>
        <w:b/>
        <w:sz w:val="20"/>
        <w:szCs w:val="20"/>
      </w:rPr>
      <w:t xml:space="preserve">Page </w:t>
    </w:r>
    <w:r w:rsidR="003B1F4B" w:rsidRPr="002051F7">
      <w:rPr>
        <w:rFonts w:ascii="Arial" w:hAnsi="Arial" w:cs="Arial"/>
        <w:b/>
        <w:sz w:val="20"/>
        <w:szCs w:val="20"/>
      </w:rPr>
      <w:fldChar w:fldCharType="begin"/>
    </w:r>
    <w:r w:rsidRPr="002051F7">
      <w:rPr>
        <w:rFonts w:ascii="Arial" w:hAnsi="Arial" w:cs="Arial"/>
        <w:b/>
        <w:sz w:val="20"/>
        <w:szCs w:val="20"/>
      </w:rPr>
      <w:instrText xml:space="preserve"> PAGE </w:instrText>
    </w:r>
    <w:r w:rsidR="003B1F4B" w:rsidRPr="002051F7">
      <w:rPr>
        <w:rFonts w:ascii="Arial" w:hAnsi="Arial" w:cs="Arial"/>
        <w:b/>
        <w:sz w:val="20"/>
        <w:szCs w:val="20"/>
      </w:rPr>
      <w:fldChar w:fldCharType="separate"/>
    </w:r>
    <w:r w:rsidR="009D78D7">
      <w:rPr>
        <w:rFonts w:ascii="Arial" w:hAnsi="Arial" w:cs="Arial"/>
        <w:b/>
        <w:noProof/>
        <w:sz w:val="20"/>
        <w:szCs w:val="20"/>
      </w:rPr>
      <w:t>1</w:t>
    </w:r>
    <w:r w:rsidR="003B1F4B" w:rsidRPr="002051F7">
      <w:rPr>
        <w:rFonts w:ascii="Arial" w:hAnsi="Arial" w:cs="Arial"/>
        <w:b/>
        <w:sz w:val="20"/>
        <w:szCs w:val="20"/>
      </w:rPr>
      <w:fldChar w:fldCharType="end"/>
    </w:r>
    <w:r w:rsidRPr="002051F7">
      <w:rPr>
        <w:rFonts w:ascii="Arial" w:hAnsi="Arial" w:cs="Arial"/>
        <w:b/>
        <w:sz w:val="20"/>
        <w:szCs w:val="20"/>
      </w:rPr>
      <w:t xml:space="preserve"> of </w:t>
    </w:r>
    <w:r w:rsidR="003B1F4B" w:rsidRPr="002051F7">
      <w:rPr>
        <w:rFonts w:ascii="Arial" w:hAnsi="Arial" w:cs="Arial"/>
        <w:b/>
        <w:sz w:val="20"/>
        <w:szCs w:val="20"/>
      </w:rPr>
      <w:fldChar w:fldCharType="begin"/>
    </w:r>
    <w:r w:rsidRPr="002051F7">
      <w:rPr>
        <w:rFonts w:ascii="Arial" w:hAnsi="Arial" w:cs="Arial"/>
        <w:b/>
        <w:sz w:val="20"/>
        <w:szCs w:val="20"/>
      </w:rPr>
      <w:instrText xml:space="preserve"> NUMPAGES </w:instrText>
    </w:r>
    <w:r w:rsidR="003B1F4B" w:rsidRPr="002051F7">
      <w:rPr>
        <w:rFonts w:ascii="Arial" w:hAnsi="Arial" w:cs="Arial"/>
        <w:b/>
        <w:sz w:val="20"/>
        <w:szCs w:val="20"/>
      </w:rPr>
      <w:fldChar w:fldCharType="separate"/>
    </w:r>
    <w:r w:rsidR="009D78D7">
      <w:rPr>
        <w:rFonts w:ascii="Arial" w:hAnsi="Arial" w:cs="Arial"/>
        <w:b/>
        <w:noProof/>
        <w:sz w:val="20"/>
        <w:szCs w:val="20"/>
      </w:rPr>
      <w:t>2</w:t>
    </w:r>
    <w:r w:rsidR="003B1F4B" w:rsidRPr="002051F7">
      <w:rPr>
        <w:rFonts w:ascii="Arial" w:hAnsi="Arial" w:cs="Arial"/>
        <w:b/>
        <w:sz w:val="20"/>
        <w:szCs w:val="20"/>
      </w:rPr>
      <w:fldChar w:fldCharType="end"/>
    </w:r>
  </w:p>
  <w:p w14:paraId="3F20F9DB" w14:textId="43C965CF" w:rsidR="00FC1E3B" w:rsidRDefault="00862383" w:rsidP="006A0D07">
    <w:pPr>
      <w:pStyle w:val="Footer"/>
      <w:rPr>
        <w:rFonts w:ascii="Arial" w:hAnsi="Arial" w:cs="Arial"/>
        <w:sz w:val="18"/>
        <w:szCs w:val="18"/>
      </w:rPr>
    </w:pPr>
    <w:r>
      <w:rPr>
        <w:rFonts w:ascii="Arial" w:hAnsi="Arial" w:cs="Arial"/>
        <w:sz w:val="18"/>
        <w:szCs w:val="18"/>
      </w:rPr>
      <w:t>Copyright 201</w:t>
    </w:r>
    <w:r w:rsidR="006A0D07">
      <w:rPr>
        <w:rFonts w:ascii="Arial" w:hAnsi="Arial" w:cs="Arial"/>
        <w:sz w:val="18"/>
        <w:szCs w:val="18"/>
      </w:rPr>
      <w:t>3-present</w:t>
    </w:r>
    <w:r w:rsidRPr="00542046">
      <w:rPr>
        <w:rFonts w:ascii="Arial" w:hAnsi="Arial" w:cs="Arial"/>
        <w:sz w:val="18"/>
        <w:szCs w:val="18"/>
      </w:rPr>
      <w:t xml:space="preserve"> Wolf Creek Holdings, LLC. Used under license by Leave Management Solutions, LLC</w:t>
    </w:r>
  </w:p>
  <w:p w14:paraId="20538B65" w14:textId="40176953" w:rsidR="006A0D07" w:rsidRDefault="006A0D07" w:rsidP="006A0D07">
    <w:pPr>
      <w:pStyle w:val="Footer"/>
    </w:pPr>
    <w:r>
      <w:rPr>
        <w:rFonts w:ascii="Arial" w:hAnsi="Arial" w:cs="Arial"/>
        <w:sz w:val="18"/>
        <w:szCs w:val="18"/>
      </w:rPr>
      <w:t>2015.01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63C6A6" w14:textId="77777777" w:rsidR="008F5B78" w:rsidRDefault="008F5B78">
      <w:r>
        <w:separator/>
      </w:r>
    </w:p>
  </w:footnote>
  <w:footnote w:type="continuationSeparator" w:id="0">
    <w:p w14:paraId="5D4E8970" w14:textId="77777777" w:rsidR="008F5B78" w:rsidRDefault="008F5B78">
      <w:r>
        <w:continuationSeparator/>
      </w:r>
    </w:p>
  </w:footnote>
  <w:footnote w:type="continuationNotice" w:id="1">
    <w:p w14:paraId="4FBF77B7" w14:textId="77777777" w:rsidR="008F5B78" w:rsidRDefault="008F5B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3D674" w14:textId="2418899E" w:rsidR="00FC1E3B" w:rsidRPr="00EA5E94" w:rsidRDefault="00FC1E3B" w:rsidP="0017711F">
    <w:pPr>
      <w:pStyle w:val="Header"/>
      <w:pBdr>
        <w:bottom w:val="single" w:sz="18" w:space="1" w:color="auto"/>
      </w:pBdr>
      <w:jc w:val="right"/>
      <w:rPr>
        <w:rFonts w:ascii="Arial" w:hAnsi="Arial" w:cs="Arial"/>
        <w:b/>
      </w:rPr>
    </w:pPr>
    <w:del w:id="29" w:author="Patrice Jackson" w:date="2020-12-08T06:22:00Z">
      <w:r w:rsidRPr="00EA5E94" w:rsidDel="009D78D7">
        <w:rPr>
          <w:rFonts w:ascii="Arial" w:hAnsi="Arial" w:cs="Arial"/>
          <w:b/>
        </w:rPr>
        <w:delText>FMLA</w:delText>
      </w:r>
      <w:r w:rsidR="006A0D07" w:rsidDel="009D78D7">
        <w:rPr>
          <w:rFonts w:ascii="Arial" w:hAnsi="Arial" w:cs="Arial"/>
          <w:b/>
        </w:rPr>
        <w:delText xml:space="preserve"> - </w:delText>
      </w:r>
    </w:del>
    <w:r>
      <w:rPr>
        <w:rFonts w:ascii="Arial" w:hAnsi="Arial" w:cs="Arial"/>
        <w:b/>
      </w:rPr>
      <w:t>CFRA</w:t>
    </w:r>
    <w:r w:rsidRPr="00EA5E94">
      <w:rPr>
        <w:rFonts w:ascii="Arial" w:hAnsi="Arial" w:cs="Arial"/>
        <w:b/>
      </w:rPr>
      <w:t xml:space="preserve"> Conditional Designation Letter</w:t>
    </w:r>
    <w:r w:rsidR="006A0D07">
      <w:rPr>
        <w:rFonts w:ascii="Arial" w:hAnsi="Arial" w:cs="Arial"/>
        <w:b/>
      </w:rPr>
      <w:t xml:space="preserve"> for</w:t>
    </w:r>
    <w:r>
      <w:rPr>
        <w:rFonts w:ascii="Arial" w:hAnsi="Arial" w:cs="Arial"/>
        <w:b/>
      </w:rPr>
      <w:t xml:space="preserve"> Family Member</w:t>
    </w:r>
    <w:r w:rsidR="00B510D9">
      <w:rPr>
        <w:rFonts w:ascii="Arial" w:hAnsi="Arial" w:cs="Arial"/>
        <w:b/>
      </w:rPr>
      <w:t xml:space="preserve"> (</w:t>
    </w:r>
    <w:r w:rsidR="00B510D9" w:rsidRPr="00B510D9">
      <w:rPr>
        <w:rFonts w:ascii="Arial" w:hAnsi="Arial" w:cs="Arial"/>
        <w:b/>
      </w:rPr>
      <w:t>CA</w:t>
    </w:r>
    <w:ins w:id="30" w:author="Patrice Jackson" w:date="2020-12-08T06:22:00Z">
      <w:r w:rsidR="009D78D7">
        <w:rPr>
          <w:rFonts w:ascii="Arial" w:hAnsi="Arial" w:cs="Arial"/>
          <w:b/>
        </w:rPr>
        <w:t>a</w:t>
      </w:r>
    </w:ins>
    <w:r w:rsidR="00B510D9" w:rsidRPr="00B510D9">
      <w:rPr>
        <w:rFonts w:ascii="Arial" w:hAnsi="Arial" w:cs="Arial"/>
        <w:b/>
      </w:rPr>
      <w:t>2101A</w:t>
    </w:r>
    <w:r w:rsidR="00B510D9">
      <w:rPr>
        <w:rFonts w:ascii="Arial" w:hAnsi="Arial" w:cs="Arial"/>
        <w:b/>
      </w:rPr>
      <w:t>)</w:t>
    </w:r>
  </w:p>
  <w:p w14:paraId="3C26EF57" w14:textId="77777777" w:rsidR="00FC1E3B" w:rsidRPr="00540A84" w:rsidRDefault="00FC1E3B" w:rsidP="0017711F">
    <w:pPr>
      <w:pStyle w:val="Header"/>
      <w:tabs>
        <w:tab w:val="left" w:pos="3650"/>
      </w:tabs>
      <w:rPr>
        <w:sz w:val="24"/>
        <w:szCs w:val="24"/>
      </w:rPr>
    </w:pPr>
    <w:r>
      <w:rPr>
        <w:sz w:val="24"/>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A1241" w14:textId="77777777" w:rsidR="006A0D07" w:rsidRPr="008A3869" w:rsidRDefault="006A0D07" w:rsidP="006A0D07">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4D1B3180" w14:textId="437B19A9" w:rsidR="00FC1E3B" w:rsidRPr="006A0D07" w:rsidRDefault="006A0D07" w:rsidP="006A0D07">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B6887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731D8A"/>
    <w:multiLevelType w:val="hybridMultilevel"/>
    <w:tmpl w:val="00AC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F03595"/>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4AE2819"/>
    <w:multiLevelType w:val="hybridMultilevel"/>
    <w:tmpl w:val="3670D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652"/>
    <w:rsid w:val="000206F7"/>
    <w:rsid w:val="000466C9"/>
    <w:rsid w:val="000663A5"/>
    <w:rsid w:val="000E24EC"/>
    <w:rsid w:val="000E29F6"/>
    <w:rsid w:val="00106EB0"/>
    <w:rsid w:val="001261D9"/>
    <w:rsid w:val="0013471B"/>
    <w:rsid w:val="0016440C"/>
    <w:rsid w:val="0017711F"/>
    <w:rsid w:val="00191DA6"/>
    <w:rsid w:val="001D2C77"/>
    <w:rsid w:val="001D76C8"/>
    <w:rsid w:val="001E5B53"/>
    <w:rsid w:val="001F6F35"/>
    <w:rsid w:val="001F7F83"/>
    <w:rsid w:val="0022456B"/>
    <w:rsid w:val="00227341"/>
    <w:rsid w:val="00244652"/>
    <w:rsid w:val="00285461"/>
    <w:rsid w:val="002A0950"/>
    <w:rsid w:val="002D7A10"/>
    <w:rsid w:val="002F351E"/>
    <w:rsid w:val="002F41F2"/>
    <w:rsid w:val="00303DBE"/>
    <w:rsid w:val="00306A91"/>
    <w:rsid w:val="00314916"/>
    <w:rsid w:val="00332D4D"/>
    <w:rsid w:val="003368B8"/>
    <w:rsid w:val="00344BF4"/>
    <w:rsid w:val="00377A69"/>
    <w:rsid w:val="00381D9E"/>
    <w:rsid w:val="0038378E"/>
    <w:rsid w:val="003857BA"/>
    <w:rsid w:val="003B1F4B"/>
    <w:rsid w:val="003B6F0A"/>
    <w:rsid w:val="003F6D3B"/>
    <w:rsid w:val="004027D0"/>
    <w:rsid w:val="00412F60"/>
    <w:rsid w:val="0041553F"/>
    <w:rsid w:val="00435ABD"/>
    <w:rsid w:val="00440CB9"/>
    <w:rsid w:val="004452A1"/>
    <w:rsid w:val="00464B74"/>
    <w:rsid w:val="00492782"/>
    <w:rsid w:val="004A5EB3"/>
    <w:rsid w:val="004C4645"/>
    <w:rsid w:val="004F3BDD"/>
    <w:rsid w:val="00504470"/>
    <w:rsid w:val="00507A7F"/>
    <w:rsid w:val="00520FFF"/>
    <w:rsid w:val="00534E52"/>
    <w:rsid w:val="00540A84"/>
    <w:rsid w:val="005819ED"/>
    <w:rsid w:val="005C2A28"/>
    <w:rsid w:val="005C7C9E"/>
    <w:rsid w:val="005D0E98"/>
    <w:rsid w:val="005F7D09"/>
    <w:rsid w:val="006124DC"/>
    <w:rsid w:val="00613661"/>
    <w:rsid w:val="00633147"/>
    <w:rsid w:val="00636DF7"/>
    <w:rsid w:val="00681F4A"/>
    <w:rsid w:val="006A0D07"/>
    <w:rsid w:val="006C53C5"/>
    <w:rsid w:val="006D3B9E"/>
    <w:rsid w:val="006E2339"/>
    <w:rsid w:val="006E3C90"/>
    <w:rsid w:val="006E50E9"/>
    <w:rsid w:val="007308F4"/>
    <w:rsid w:val="00742ECC"/>
    <w:rsid w:val="00744053"/>
    <w:rsid w:val="00750138"/>
    <w:rsid w:val="007666FA"/>
    <w:rsid w:val="007B10D4"/>
    <w:rsid w:val="007B373B"/>
    <w:rsid w:val="007D0D61"/>
    <w:rsid w:val="007D3CEC"/>
    <w:rsid w:val="007D7C2E"/>
    <w:rsid w:val="007E645F"/>
    <w:rsid w:val="007F3E41"/>
    <w:rsid w:val="007F3EFB"/>
    <w:rsid w:val="00802965"/>
    <w:rsid w:val="0082136A"/>
    <w:rsid w:val="00856856"/>
    <w:rsid w:val="008613EC"/>
    <w:rsid w:val="00862383"/>
    <w:rsid w:val="008679AD"/>
    <w:rsid w:val="00896ADA"/>
    <w:rsid w:val="008A491C"/>
    <w:rsid w:val="008C79A0"/>
    <w:rsid w:val="008D3716"/>
    <w:rsid w:val="008F5B78"/>
    <w:rsid w:val="0090690B"/>
    <w:rsid w:val="009164CE"/>
    <w:rsid w:val="00924818"/>
    <w:rsid w:val="00947DD0"/>
    <w:rsid w:val="00952DAF"/>
    <w:rsid w:val="009A1725"/>
    <w:rsid w:val="009B7588"/>
    <w:rsid w:val="009C02ED"/>
    <w:rsid w:val="009D78D7"/>
    <w:rsid w:val="009E0E83"/>
    <w:rsid w:val="00A310A0"/>
    <w:rsid w:val="00A610E7"/>
    <w:rsid w:val="00A718BE"/>
    <w:rsid w:val="00AC0EA2"/>
    <w:rsid w:val="00B277B7"/>
    <w:rsid w:val="00B510D9"/>
    <w:rsid w:val="00BB67C9"/>
    <w:rsid w:val="00BC02A5"/>
    <w:rsid w:val="00BD50D7"/>
    <w:rsid w:val="00BE6213"/>
    <w:rsid w:val="00C00044"/>
    <w:rsid w:val="00C012CA"/>
    <w:rsid w:val="00C06214"/>
    <w:rsid w:val="00C35A7D"/>
    <w:rsid w:val="00C52A98"/>
    <w:rsid w:val="00C76AD6"/>
    <w:rsid w:val="00C91EAE"/>
    <w:rsid w:val="00CB0841"/>
    <w:rsid w:val="00CC438E"/>
    <w:rsid w:val="00CC4505"/>
    <w:rsid w:val="00CE5DCA"/>
    <w:rsid w:val="00CE6B7D"/>
    <w:rsid w:val="00CE6F66"/>
    <w:rsid w:val="00CF0DBF"/>
    <w:rsid w:val="00D05A63"/>
    <w:rsid w:val="00D07556"/>
    <w:rsid w:val="00D144A9"/>
    <w:rsid w:val="00D40C5C"/>
    <w:rsid w:val="00D67B1D"/>
    <w:rsid w:val="00D71A47"/>
    <w:rsid w:val="00D90E15"/>
    <w:rsid w:val="00DB3DE6"/>
    <w:rsid w:val="00DC1583"/>
    <w:rsid w:val="00DC4FB2"/>
    <w:rsid w:val="00DE011A"/>
    <w:rsid w:val="00E2085E"/>
    <w:rsid w:val="00E41E58"/>
    <w:rsid w:val="00E57AEF"/>
    <w:rsid w:val="00E849CD"/>
    <w:rsid w:val="00EA3140"/>
    <w:rsid w:val="00EA3A0E"/>
    <w:rsid w:val="00EA5E94"/>
    <w:rsid w:val="00EB2BCC"/>
    <w:rsid w:val="00EB76EE"/>
    <w:rsid w:val="00F77B49"/>
    <w:rsid w:val="00F83224"/>
    <w:rsid w:val="00F87C87"/>
    <w:rsid w:val="00FB5832"/>
    <w:rsid w:val="00FC1E3B"/>
    <w:rsid w:val="00FC6A18"/>
    <w:rsid w:val="00FE189F"/>
    <w:rsid w:val="00FF704A"/>
    <w:rsid w:val="1F6597C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FA0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er" w:uiPriority="99"/>
    <w:lsdException w:name="footer" w:uiPriority="99"/>
    <w:lsdException w:name="List Paragraph" w:uiPriority="34" w:qFormat="1"/>
  </w:latentStyles>
  <w:style w:type="paragraph" w:default="1" w:styleId="Normal">
    <w:name w:val="Normal"/>
    <w:qFormat/>
    <w:rsid w:val="00952DAF"/>
  </w:style>
  <w:style w:type="paragraph" w:styleId="Heading1">
    <w:name w:val="heading 1"/>
    <w:basedOn w:val="Normal"/>
    <w:next w:val="Normal"/>
    <w:link w:val="Heading1Char"/>
    <w:qFormat/>
    <w:rsid w:val="00D353BA"/>
    <w:pPr>
      <w:keepNext/>
      <w:spacing w:before="240" w:after="60"/>
      <w:outlineLvl w:val="0"/>
    </w:pPr>
    <w:rPr>
      <w:rFonts w:ascii="Calibri"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4652"/>
    <w:pPr>
      <w:autoSpaceDE w:val="0"/>
      <w:autoSpaceDN w:val="0"/>
      <w:adjustRightInd w:val="0"/>
    </w:pPr>
    <w:rPr>
      <w:color w:val="000000"/>
      <w:sz w:val="20"/>
      <w:szCs w:val="20"/>
    </w:rPr>
  </w:style>
  <w:style w:type="paragraph" w:styleId="BodyText2">
    <w:name w:val="Body Text 2"/>
    <w:basedOn w:val="Normal"/>
    <w:rsid w:val="00244652"/>
    <w:pPr>
      <w:autoSpaceDE w:val="0"/>
      <w:autoSpaceDN w:val="0"/>
      <w:adjustRightInd w:val="0"/>
    </w:pPr>
    <w:rPr>
      <w:b/>
      <w:bCs/>
      <w:color w:val="000000"/>
      <w:sz w:val="20"/>
      <w:szCs w:val="20"/>
    </w:rPr>
  </w:style>
  <w:style w:type="paragraph" w:styleId="Footer">
    <w:name w:val="footer"/>
    <w:basedOn w:val="Normal"/>
    <w:link w:val="FooterChar"/>
    <w:uiPriority w:val="99"/>
    <w:rsid w:val="00D835F7"/>
    <w:pPr>
      <w:tabs>
        <w:tab w:val="center" w:pos="4320"/>
        <w:tab w:val="right" w:pos="8640"/>
      </w:tabs>
    </w:pPr>
  </w:style>
  <w:style w:type="character" w:styleId="Hyperlink">
    <w:name w:val="Hyperlink"/>
    <w:rsid w:val="00D835F7"/>
    <w:rPr>
      <w:color w:val="0000FF"/>
      <w:u w:val="single"/>
    </w:rPr>
  </w:style>
  <w:style w:type="paragraph" w:styleId="BalloonText">
    <w:name w:val="Balloon Text"/>
    <w:basedOn w:val="Normal"/>
    <w:semiHidden/>
    <w:rsid w:val="00EA3140"/>
    <w:rPr>
      <w:rFonts w:ascii="Tahoma" w:hAnsi="Tahoma" w:cs="Tahoma"/>
      <w:sz w:val="16"/>
      <w:szCs w:val="16"/>
    </w:rPr>
  </w:style>
  <w:style w:type="character" w:customStyle="1" w:styleId="Heading1Char">
    <w:name w:val="Heading 1 Char"/>
    <w:link w:val="Heading1"/>
    <w:rsid w:val="00D353BA"/>
    <w:rPr>
      <w:rFonts w:ascii="Calibri" w:eastAsia="Times New Roman" w:hAnsi="Calibri" w:cs="Times New Roman"/>
      <w:b/>
      <w:bCs/>
      <w:kern w:val="32"/>
      <w:sz w:val="32"/>
      <w:szCs w:val="32"/>
    </w:rPr>
  </w:style>
  <w:style w:type="paragraph" w:styleId="z-BottomofForm">
    <w:name w:val="HTML Bottom of Form"/>
    <w:basedOn w:val="Normal"/>
    <w:next w:val="Normal"/>
    <w:link w:val="z-BottomofFormChar"/>
    <w:hidden/>
    <w:rsid w:val="00D353BA"/>
    <w:pPr>
      <w:pBdr>
        <w:top w:val="single" w:sz="6" w:space="1" w:color="auto"/>
      </w:pBdr>
      <w:jc w:val="center"/>
    </w:pPr>
    <w:rPr>
      <w:rFonts w:ascii="Arial" w:hAnsi="Arial"/>
      <w:vanish/>
      <w:sz w:val="16"/>
      <w:szCs w:val="16"/>
    </w:rPr>
  </w:style>
  <w:style w:type="character" w:customStyle="1" w:styleId="z-BottomofFormChar">
    <w:name w:val="z-Bottom of Form Char"/>
    <w:link w:val="z-BottomofForm"/>
    <w:rsid w:val="00D353BA"/>
    <w:rPr>
      <w:rFonts w:ascii="Arial" w:hAnsi="Arial"/>
      <w:vanish/>
      <w:sz w:val="16"/>
      <w:szCs w:val="16"/>
    </w:rPr>
  </w:style>
  <w:style w:type="paragraph" w:styleId="z-TopofForm">
    <w:name w:val="HTML Top of Form"/>
    <w:basedOn w:val="Normal"/>
    <w:next w:val="Normal"/>
    <w:link w:val="z-TopofFormChar"/>
    <w:hidden/>
    <w:rsid w:val="00D353BA"/>
    <w:pPr>
      <w:pBdr>
        <w:bottom w:val="single" w:sz="6" w:space="1" w:color="auto"/>
      </w:pBdr>
      <w:jc w:val="center"/>
    </w:pPr>
    <w:rPr>
      <w:rFonts w:ascii="Arial" w:hAnsi="Arial"/>
      <w:vanish/>
      <w:sz w:val="16"/>
      <w:szCs w:val="16"/>
    </w:rPr>
  </w:style>
  <w:style w:type="character" w:customStyle="1" w:styleId="z-TopofFormChar">
    <w:name w:val="z-Top of Form Char"/>
    <w:link w:val="z-TopofForm"/>
    <w:rsid w:val="00D353BA"/>
    <w:rPr>
      <w:rFonts w:ascii="Arial" w:hAnsi="Arial"/>
      <w:vanish/>
      <w:sz w:val="16"/>
      <w:szCs w:val="16"/>
    </w:rPr>
  </w:style>
  <w:style w:type="character" w:styleId="CommentReference">
    <w:name w:val="annotation reference"/>
    <w:basedOn w:val="DefaultParagraphFont"/>
    <w:rsid w:val="00C52A98"/>
    <w:rPr>
      <w:sz w:val="18"/>
      <w:szCs w:val="18"/>
    </w:rPr>
  </w:style>
  <w:style w:type="paragraph" w:styleId="CommentText">
    <w:name w:val="annotation text"/>
    <w:basedOn w:val="Normal"/>
    <w:link w:val="CommentTextChar"/>
    <w:rsid w:val="00C52A98"/>
  </w:style>
  <w:style w:type="character" w:customStyle="1" w:styleId="CommentTextChar">
    <w:name w:val="Comment Text Char"/>
    <w:basedOn w:val="DefaultParagraphFont"/>
    <w:link w:val="CommentText"/>
    <w:rsid w:val="00C52A98"/>
    <w:rPr>
      <w:sz w:val="24"/>
      <w:szCs w:val="24"/>
    </w:rPr>
  </w:style>
  <w:style w:type="paragraph" w:styleId="CommentSubject">
    <w:name w:val="annotation subject"/>
    <w:basedOn w:val="CommentText"/>
    <w:next w:val="CommentText"/>
    <w:link w:val="CommentSubjectChar"/>
    <w:rsid w:val="00C52A98"/>
    <w:rPr>
      <w:b/>
      <w:bCs/>
      <w:sz w:val="20"/>
      <w:szCs w:val="20"/>
    </w:rPr>
  </w:style>
  <w:style w:type="character" w:customStyle="1" w:styleId="CommentSubjectChar">
    <w:name w:val="Comment Subject Char"/>
    <w:basedOn w:val="CommentTextChar"/>
    <w:link w:val="CommentSubject"/>
    <w:rsid w:val="00C52A98"/>
    <w:rPr>
      <w:b/>
      <w:bCs/>
      <w:sz w:val="24"/>
      <w:szCs w:val="24"/>
    </w:rPr>
  </w:style>
  <w:style w:type="paragraph" w:styleId="Revision">
    <w:name w:val="Revision"/>
    <w:hidden/>
    <w:uiPriority w:val="99"/>
    <w:semiHidden/>
    <w:rsid w:val="00681F4A"/>
  </w:style>
  <w:style w:type="paragraph" w:styleId="ListParagraph">
    <w:name w:val="List Paragraph"/>
    <w:basedOn w:val="Normal"/>
    <w:uiPriority w:val="34"/>
    <w:qFormat/>
    <w:rsid w:val="0041553F"/>
    <w:pPr>
      <w:ind w:left="720"/>
      <w:contextualSpacing/>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862383"/>
  </w:style>
  <w:style w:type="paragraph" w:styleId="BlockText">
    <w:name w:val="Block Text"/>
    <w:basedOn w:val="Normal"/>
    <w:rsid w:val="006A0D07"/>
    <w:pPr>
      <w:overflowPunct w:val="0"/>
      <w:autoSpaceDE w:val="0"/>
      <w:autoSpaceDN w:val="0"/>
      <w:adjustRightInd w:val="0"/>
      <w:spacing w:line="200" w:lineRule="atLeast"/>
      <w:ind w:left="720" w:right="900"/>
      <w:textAlignment w:val="baseline"/>
    </w:pPr>
    <w:rPr>
      <w:sz w:val="20"/>
      <w:szCs w:val="20"/>
    </w:rPr>
  </w:style>
  <w:style w:type="character" w:customStyle="1" w:styleId="HeaderChar">
    <w:name w:val="Header Char"/>
    <w:link w:val="Header"/>
    <w:uiPriority w:val="99"/>
    <w:rsid w:val="006A0D07"/>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er" w:uiPriority="99"/>
    <w:lsdException w:name="footer" w:uiPriority="99"/>
    <w:lsdException w:name="List Paragraph" w:uiPriority="34" w:qFormat="1"/>
  </w:latentStyles>
  <w:style w:type="paragraph" w:default="1" w:styleId="Normal">
    <w:name w:val="Normal"/>
    <w:qFormat/>
    <w:rsid w:val="00952DAF"/>
  </w:style>
  <w:style w:type="paragraph" w:styleId="Heading1">
    <w:name w:val="heading 1"/>
    <w:basedOn w:val="Normal"/>
    <w:next w:val="Normal"/>
    <w:link w:val="Heading1Char"/>
    <w:qFormat/>
    <w:rsid w:val="00D353BA"/>
    <w:pPr>
      <w:keepNext/>
      <w:spacing w:before="240" w:after="60"/>
      <w:outlineLvl w:val="0"/>
    </w:pPr>
    <w:rPr>
      <w:rFonts w:ascii="Calibri"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4652"/>
    <w:pPr>
      <w:autoSpaceDE w:val="0"/>
      <w:autoSpaceDN w:val="0"/>
      <w:adjustRightInd w:val="0"/>
    </w:pPr>
    <w:rPr>
      <w:color w:val="000000"/>
      <w:sz w:val="20"/>
      <w:szCs w:val="20"/>
    </w:rPr>
  </w:style>
  <w:style w:type="paragraph" w:styleId="BodyText2">
    <w:name w:val="Body Text 2"/>
    <w:basedOn w:val="Normal"/>
    <w:rsid w:val="00244652"/>
    <w:pPr>
      <w:autoSpaceDE w:val="0"/>
      <w:autoSpaceDN w:val="0"/>
      <w:adjustRightInd w:val="0"/>
    </w:pPr>
    <w:rPr>
      <w:b/>
      <w:bCs/>
      <w:color w:val="000000"/>
      <w:sz w:val="20"/>
      <w:szCs w:val="20"/>
    </w:rPr>
  </w:style>
  <w:style w:type="paragraph" w:styleId="Footer">
    <w:name w:val="footer"/>
    <w:basedOn w:val="Normal"/>
    <w:link w:val="FooterChar"/>
    <w:uiPriority w:val="99"/>
    <w:rsid w:val="00D835F7"/>
    <w:pPr>
      <w:tabs>
        <w:tab w:val="center" w:pos="4320"/>
        <w:tab w:val="right" w:pos="8640"/>
      </w:tabs>
    </w:pPr>
  </w:style>
  <w:style w:type="character" w:styleId="Hyperlink">
    <w:name w:val="Hyperlink"/>
    <w:rsid w:val="00D835F7"/>
    <w:rPr>
      <w:color w:val="0000FF"/>
      <w:u w:val="single"/>
    </w:rPr>
  </w:style>
  <w:style w:type="paragraph" w:styleId="BalloonText">
    <w:name w:val="Balloon Text"/>
    <w:basedOn w:val="Normal"/>
    <w:semiHidden/>
    <w:rsid w:val="00EA3140"/>
    <w:rPr>
      <w:rFonts w:ascii="Tahoma" w:hAnsi="Tahoma" w:cs="Tahoma"/>
      <w:sz w:val="16"/>
      <w:szCs w:val="16"/>
    </w:rPr>
  </w:style>
  <w:style w:type="character" w:customStyle="1" w:styleId="Heading1Char">
    <w:name w:val="Heading 1 Char"/>
    <w:link w:val="Heading1"/>
    <w:rsid w:val="00D353BA"/>
    <w:rPr>
      <w:rFonts w:ascii="Calibri" w:eastAsia="Times New Roman" w:hAnsi="Calibri" w:cs="Times New Roman"/>
      <w:b/>
      <w:bCs/>
      <w:kern w:val="32"/>
      <w:sz w:val="32"/>
      <w:szCs w:val="32"/>
    </w:rPr>
  </w:style>
  <w:style w:type="paragraph" w:styleId="z-BottomofForm">
    <w:name w:val="HTML Bottom of Form"/>
    <w:basedOn w:val="Normal"/>
    <w:next w:val="Normal"/>
    <w:link w:val="z-BottomofFormChar"/>
    <w:hidden/>
    <w:rsid w:val="00D353BA"/>
    <w:pPr>
      <w:pBdr>
        <w:top w:val="single" w:sz="6" w:space="1" w:color="auto"/>
      </w:pBdr>
      <w:jc w:val="center"/>
    </w:pPr>
    <w:rPr>
      <w:rFonts w:ascii="Arial" w:hAnsi="Arial"/>
      <w:vanish/>
      <w:sz w:val="16"/>
      <w:szCs w:val="16"/>
    </w:rPr>
  </w:style>
  <w:style w:type="character" w:customStyle="1" w:styleId="z-BottomofFormChar">
    <w:name w:val="z-Bottom of Form Char"/>
    <w:link w:val="z-BottomofForm"/>
    <w:rsid w:val="00D353BA"/>
    <w:rPr>
      <w:rFonts w:ascii="Arial" w:hAnsi="Arial"/>
      <w:vanish/>
      <w:sz w:val="16"/>
      <w:szCs w:val="16"/>
    </w:rPr>
  </w:style>
  <w:style w:type="paragraph" w:styleId="z-TopofForm">
    <w:name w:val="HTML Top of Form"/>
    <w:basedOn w:val="Normal"/>
    <w:next w:val="Normal"/>
    <w:link w:val="z-TopofFormChar"/>
    <w:hidden/>
    <w:rsid w:val="00D353BA"/>
    <w:pPr>
      <w:pBdr>
        <w:bottom w:val="single" w:sz="6" w:space="1" w:color="auto"/>
      </w:pBdr>
      <w:jc w:val="center"/>
    </w:pPr>
    <w:rPr>
      <w:rFonts w:ascii="Arial" w:hAnsi="Arial"/>
      <w:vanish/>
      <w:sz w:val="16"/>
      <w:szCs w:val="16"/>
    </w:rPr>
  </w:style>
  <w:style w:type="character" w:customStyle="1" w:styleId="z-TopofFormChar">
    <w:name w:val="z-Top of Form Char"/>
    <w:link w:val="z-TopofForm"/>
    <w:rsid w:val="00D353BA"/>
    <w:rPr>
      <w:rFonts w:ascii="Arial" w:hAnsi="Arial"/>
      <w:vanish/>
      <w:sz w:val="16"/>
      <w:szCs w:val="16"/>
    </w:rPr>
  </w:style>
  <w:style w:type="character" w:styleId="CommentReference">
    <w:name w:val="annotation reference"/>
    <w:basedOn w:val="DefaultParagraphFont"/>
    <w:rsid w:val="00C52A98"/>
    <w:rPr>
      <w:sz w:val="18"/>
      <w:szCs w:val="18"/>
    </w:rPr>
  </w:style>
  <w:style w:type="paragraph" w:styleId="CommentText">
    <w:name w:val="annotation text"/>
    <w:basedOn w:val="Normal"/>
    <w:link w:val="CommentTextChar"/>
    <w:rsid w:val="00C52A98"/>
  </w:style>
  <w:style w:type="character" w:customStyle="1" w:styleId="CommentTextChar">
    <w:name w:val="Comment Text Char"/>
    <w:basedOn w:val="DefaultParagraphFont"/>
    <w:link w:val="CommentText"/>
    <w:rsid w:val="00C52A98"/>
    <w:rPr>
      <w:sz w:val="24"/>
      <w:szCs w:val="24"/>
    </w:rPr>
  </w:style>
  <w:style w:type="paragraph" w:styleId="CommentSubject">
    <w:name w:val="annotation subject"/>
    <w:basedOn w:val="CommentText"/>
    <w:next w:val="CommentText"/>
    <w:link w:val="CommentSubjectChar"/>
    <w:rsid w:val="00C52A98"/>
    <w:rPr>
      <w:b/>
      <w:bCs/>
      <w:sz w:val="20"/>
      <w:szCs w:val="20"/>
    </w:rPr>
  </w:style>
  <w:style w:type="character" w:customStyle="1" w:styleId="CommentSubjectChar">
    <w:name w:val="Comment Subject Char"/>
    <w:basedOn w:val="CommentTextChar"/>
    <w:link w:val="CommentSubject"/>
    <w:rsid w:val="00C52A98"/>
    <w:rPr>
      <w:b/>
      <w:bCs/>
      <w:sz w:val="24"/>
      <w:szCs w:val="24"/>
    </w:rPr>
  </w:style>
  <w:style w:type="paragraph" w:styleId="Revision">
    <w:name w:val="Revision"/>
    <w:hidden/>
    <w:uiPriority w:val="99"/>
    <w:semiHidden/>
    <w:rsid w:val="00681F4A"/>
  </w:style>
  <w:style w:type="paragraph" w:styleId="ListParagraph">
    <w:name w:val="List Paragraph"/>
    <w:basedOn w:val="Normal"/>
    <w:uiPriority w:val="34"/>
    <w:qFormat/>
    <w:rsid w:val="0041553F"/>
    <w:pPr>
      <w:ind w:left="720"/>
      <w:contextualSpacing/>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862383"/>
  </w:style>
  <w:style w:type="paragraph" w:styleId="BlockText">
    <w:name w:val="Block Text"/>
    <w:basedOn w:val="Normal"/>
    <w:rsid w:val="006A0D07"/>
    <w:pPr>
      <w:overflowPunct w:val="0"/>
      <w:autoSpaceDE w:val="0"/>
      <w:autoSpaceDN w:val="0"/>
      <w:adjustRightInd w:val="0"/>
      <w:spacing w:line="200" w:lineRule="atLeast"/>
      <w:ind w:left="720" w:right="900"/>
      <w:textAlignment w:val="baseline"/>
    </w:pPr>
    <w:rPr>
      <w:sz w:val="20"/>
      <w:szCs w:val="20"/>
    </w:rPr>
  </w:style>
  <w:style w:type="character" w:customStyle="1" w:styleId="HeaderChar">
    <w:name w:val="Header Char"/>
    <w:link w:val="Header"/>
    <w:uiPriority w:val="99"/>
    <w:rsid w:val="006A0D07"/>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072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2766A-0070-43C0-864D-AA03C540E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611</Words>
  <Characters>3485</Characters>
  <Application>Microsoft Office Word</Application>
  <DocSecurity>0</DocSecurity>
  <Lines>29</Lines>
  <Paragraphs>8</Paragraphs>
  <ScaleCrop>false</ScaleCrop>
  <Company> HRM Consulting</Company>
  <LinksUpToDate>false</LinksUpToDate>
  <CharactersWithSpaces>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__________</dc:title>
  <dc:subject/>
  <dc:creator>Beth Hirsch</dc:creator>
  <cp:keywords/>
  <dc:description/>
  <cp:lastModifiedBy>Patrice Jackson</cp:lastModifiedBy>
  <cp:revision>14</cp:revision>
  <cp:lastPrinted>2013-09-26T20:41:00Z</cp:lastPrinted>
  <dcterms:created xsi:type="dcterms:W3CDTF">2013-11-20T19:57:00Z</dcterms:created>
  <dcterms:modified xsi:type="dcterms:W3CDTF">2020-12-08T14:22:00Z</dcterms:modified>
</cp:coreProperties>
</file>